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344B5" w14:textId="3047D7D1" w:rsidR="00800C17" w:rsidRPr="008F2784" w:rsidRDefault="00E45719" w:rsidP="00692521">
      <w:pPr>
        <w:jc w:val="center"/>
        <w:rPr>
          <w:b/>
          <w:szCs w:val="24"/>
        </w:rPr>
      </w:pPr>
      <w:r w:rsidRPr="008F2784">
        <w:rPr>
          <w:b/>
          <w:szCs w:val="24"/>
        </w:rPr>
        <w:t>K</w:t>
      </w:r>
      <w:r w:rsidR="00202F17" w:rsidRPr="008F2784">
        <w:rPr>
          <w:b/>
          <w:szCs w:val="24"/>
        </w:rPr>
        <w:t>ucián</w:t>
      </w:r>
      <w:r w:rsidR="001E18FB" w:rsidRPr="008F2784">
        <w:rPr>
          <w:b/>
          <w:szCs w:val="24"/>
        </w:rPr>
        <w:t xml:space="preserve"> statika s.r.o.</w:t>
      </w:r>
    </w:p>
    <w:p w14:paraId="730FB143" w14:textId="435D7619" w:rsidR="00E45719" w:rsidRPr="008F2784" w:rsidRDefault="00176516" w:rsidP="00692521">
      <w:pPr>
        <w:jc w:val="center"/>
        <w:rPr>
          <w:b/>
          <w:szCs w:val="24"/>
        </w:rPr>
      </w:pPr>
      <w:r w:rsidRPr="008F2784">
        <w:rPr>
          <w:b/>
          <w:szCs w:val="24"/>
        </w:rPr>
        <w:t>17.</w:t>
      </w:r>
      <w:r w:rsidR="0084351B" w:rsidRPr="008F2784">
        <w:rPr>
          <w:b/>
          <w:szCs w:val="24"/>
        </w:rPr>
        <w:t xml:space="preserve"> </w:t>
      </w:r>
      <w:r w:rsidRPr="008F2784">
        <w:rPr>
          <w:b/>
          <w:szCs w:val="24"/>
        </w:rPr>
        <w:t xml:space="preserve">listopadu 236, </w:t>
      </w:r>
      <w:r w:rsidR="00E45719" w:rsidRPr="008F2784">
        <w:rPr>
          <w:b/>
          <w:szCs w:val="24"/>
        </w:rPr>
        <w:t>530 02 PARDUBICE</w:t>
      </w:r>
    </w:p>
    <w:p w14:paraId="3C104B8E" w14:textId="52CC8375" w:rsidR="00E45719" w:rsidRPr="0029145B" w:rsidRDefault="00E45719" w:rsidP="00692521">
      <w:pPr>
        <w:jc w:val="center"/>
        <w:rPr>
          <w:b/>
          <w:szCs w:val="24"/>
          <w:highlight w:val="yellow"/>
        </w:rPr>
      </w:pPr>
    </w:p>
    <w:p w14:paraId="0ADC0C4E" w14:textId="77777777" w:rsidR="007946C2" w:rsidRPr="0029145B" w:rsidRDefault="007946C2" w:rsidP="00692521">
      <w:pPr>
        <w:jc w:val="center"/>
        <w:rPr>
          <w:b/>
          <w:szCs w:val="24"/>
          <w:highlight w:val="yellow"/>
        </w:rPr>
      </w:pPr>
    </w:p>
    <w:p w14:paraId="3D08F3A6" w14:textId="77777777" w:rsidR="00000CFB" w:rsidRPr="0029145B" w:rsidRDefault="00000CFB" w:rsidP="00000CFB">
      <w:pPr>
        <w:autoSpaceDE w:val="0"/>
        <w:autoSpaceDN w:val="0"/>
        <w:adjustRightInd w:val="0"/>
        <w:spacing w:after="0" w:line="240" w:lineRule="auto"/>
        <w:rPr>
          <w:rFonts w:ascii="Times New Roman" w:hAnsi="Times New Roman" w:cs="Times New Roman"/>
          <w:color w:val="000000"/>
          <w:sz w:val="28"/>
          <w:szCs w:val="28"/>
          <w:highlight w:val="yellow"/>
        </w:rPr>
      </w:pPr>
    </w:p>
    <w:p w14:paraId="2B009960" w14:textId="2AD9C471" w:rsidR="00176516" w:rsidRPr="008F2784" w:rsidRDefault="00000CFB" w:rsidP="00000CFB">
      <w:pPr>
        <w:jc w:val="center"/>
        <w:rPr>
          <w:b/>
          <w:sz w:val="28"/>
          <w:szCs w:val="28"/>
        </w:rPr>
      </w:pPr>
      <w:r w:rsidRPr="008F2784">
        <w:rPr>
          <w:rFonts w:ascii="Times New Roman" w:hAnsi="Times New Roman" w:cs="Times New Roman"/>
          <w:color w:val="000000"/>
          <w:sz w:val="28"/>
          <w:szCs w:val="28"/>
        </w:rPr>
        <w:t xml:space="preserve"> </w:t>
      </w:r>
      <w:r w:rsidRPr="008F2784">
        <w:rPr>
          <w:b/>
          <w:sz w:val="28"/>
          <w:szCs w:val="28"/>
        </w:rPr>
        <w:t>Krajská správa a údržba silnic Vysočiny, příspěvková organizace</w:t>
      </w:r>
    </w:p>
    <w:p w14:paraId="2C93F131" w14:textId="36D0B5EC" w:rsidR="00D94012" w:rsidRPr="008F2784" w:rsidRDefault="00D94012" w:rsidP="00692521">
      <w:pPr>
        <w:jc w:val="center"/>
        <w:rPr>
          <w:b/>
          <w:sz w:val="28"/>
          <w:szCs w:val="28"/>
        </w:rPr>
      </w:pPr>
    </w:p>
    <w:p w14:paraId="7B407EEF" w14:textId="77777777" w:rsidR="0096727B" w:rsidRPr="008F2784" w:rsidRDefault="0096727B" w:rsidP="00692521">
      <w:pPr>
        <w:jc w:val="center"/>
        <w:rPr>
          <w:b/>
          <w:sz w:val="28"/>
          <w:szCs w:val="28"/>
        </w:rPr>
      </w:pPr>
    </w:p>
    <w:p w14:paraId="2937AFF5" w14:textId="77777777" w:rsidR="008F2784" w:rsidRPr="008F2784" w:rsidRDefault="008F2784" w:rsidP="008F2784">
      <w:pPr>
        <w:jc w:val="center"/>
        <w:rPr>
          <w:b/>
          <w:sz w:val="28"/>
          <w:szCs w:val="28"/>
        </w:rPr>
      </w:pPr>
      <w:r w:rsidRPr="008F2784">
        <w:rPr>
          <w:b/>
          <w:sz w:val="28"/>
          <w:szCs w:val="28"/>
        </w:rPr>
        <w:t>Projektová dokumentace</w:t>
      </w:r>
    </w:p>
    <w:p w14:paraId="58661AED" w14:textId="77777777" w:rsidR="008F2784" w:rsidRPr="008F2784" w:rsidRDefault="008F2784" w:rsidP="008F2784">
      <w:pPr>
        <w:autoSpaceDE w:val="0"/>
        <w:autoSpaceDN w:val="0"/>
        <w:adjustRightInd w:val="0"/>
        <w:spacing w:before="0" w:after="0" w:line="240" w:lineRule="auto"/>
        <w:rPr>
          <w:rFonts w:ascii="Calibri" w:hAnsi="Calibri" w:cs="Calibri"/>
          <w:color w:val="000000"/>
          <w:szCs w:val="24"/>
        </w:rPr>
      </w:pPr>
    </w:p>
    <w:p w14:paraId="6023D687" w14:textId="77777777" w:rsidR="008F2784" w:rsidRPr="008F2784" w:rsidRDefault="008F2784" w:rsidP="008F2784">
      <w:pPr>
        <w:pStyle w:val="Default"/>
        <w:jc w:val="center"/>
        <w:rPr>
          <w:rFonts w:asciiTheme="minorHAnsi" w:hAnsiTheme="minorHAnsi" w:cstheme="minorBidi"/>
          <w:b/>
          <w:color w:val="auto"/>
          <w:sz w:val="28"/>
          <w:szCs w:val="28"/>
        </w:rPr>
      </w:pPr>
      <w:r w:rsidRPr="008F2784">
        <w:rPr>
          <w:rFonts w:asciiTheme="minorHAnsi" w:hAnsiTheme="minorHAnsi" w:cstheme="minorBidi"/>
          <w:b/>
          <w:color w:val="auto"/>
          <w:sz w:val="28"/>
          <w:szCs w:val="28"/>
        </w:rPr>
        <w:t xml:space="preserve"> III/38714 Skorotice – most ev. č. 38714-4</w:t>
      </w:r>
    </w:p>
    <w:p w14:paraId="569AAD37" w14:textId="77777777" w:rsidR="009B417A" w:rsidRPr="008F2784" w:rsidRDefault="009B417A" w:rsidP="009B417A">
      <w:pPr>
        <w:pStyle w:val="Default"/>
        <w:jc w:val="center"/>
        <w:rPr>
          <w:b/>
          <w:bCs/>
          <w:sz w:val="32"/>
          <w:szCs w:val="32"/>
        </w:rPr>
      </w:pPr>
    </w:p>
    <w:p w14:paraId="29947E69" w14:textId="12413FB9" w:rsidR="00B34DC5" w:rsidRPr="008F2784" w:rsidRDefault="00B34DC5" w:rsidP="00692521">
      <w:pPr>
        <w:jc w:val="center"/>
        <w:rPr>
          <w:b/>
          <w:bCs/>
          <w:sz w:val="28"/>
          <w:szCs w:val="28"/>
        </w:rPr>
      </w:pPr>
      <w:r w:rsidRPr="008F2784">
        <w:rPr>
          <w:b/>
          <w:bCs/>
          <w:sz w:val="36"/>
          <w:szCs w:val="36"/>
        </w:rPr>
        <w:t>SO 20</w:t>
      </w:r>
      <w:r w:rsidR="009B417A" w:rsidRPr="008F2784">
        <w:rPr>
          <w:b/>
          <w:bCs/>
          <w:sz w:val="36"/>
          <w:szCs w:val="36"/>
        </w:rPr>
        <w:t>1</w:t>
      </w:r>
      <w:r w:rsidRPr="008F2784">
        <w:rPr>
          <w:b/>
          <w:bCs/>
          <w:sz w:val="36"/>
          <w:szCs w:val="36"/>
        </w:rPr>
        <w:t xml:space="preserve"> – </w:t>
      </w:r>
      <w:r w:rsidR="009B417A" w:rsidRPr="008F2784">
        <w:rPr>
          <w:b/>
          <w:bCs/>
          <w:sz w:val="36"/>
          <w:szCs w:val="36"/>
        </w:rPr>
        <w:t>Rekonstrukce most</w:t>
      </w:r>
      <w:r w:rsidR="002F49AA" w:rsidRPr="008F2784">
        <w:rPr>
          <w:b/>
          <w:bCs/>
          <w:sz w:val="36"/>
          <w:szCs w:val="36"/>
        </w:rPr>
        <w:t xml:space="preserve">u ev. č. </w:t>
      </w:r>
      <w:r w:rsidR="008F2784" w:rsidRPr="008F2784">
        <w:rPr>
          <w:b/>
          <w:bCs/>
          <w:sz w:val="36"/>
          <w:szCs w:val="36"/>
        </w:rPr>
        <w:t>38714-4</w:t>
      </w:r>
    </w:p>
    <w:p w14:paraId="7782B46F" w14:textId="30D2B5F5" w:rsidR="001E18FB" w:rsidRPr="00D826F4" w:rsidRDefault="001E18FB" w:rsidP="00304A57">
      <w:pPr>
        <w:jc w:val="center"/>
        <w:rPr>
          <w:b/>
          <w:sz w:val="28"/>
          <w:szCs w:val="28"/>
        </w:rPr>
      </w:pPr>
    </w:p>
    <w:p w14:paraId="47CB6A80" w14:textId="77777777" w:rsidR="00C43E7F" w:rsidRPr="00D826F4" w:rsidRDefault="00C43E7F" w:rsidP="00C43E7F">
      <w:pPr>
        <w:rPr>
          <w:b/>
          <w:sz w:val="28"/>
          <w:szCs w:val="28"/>
        </w:rPr>
      </w:pPr>
    </w:p>
    <w:p w14:paraId="6C05991A" w14:textId="2A8E468D" w:rsidR="00692521" w:rsidRPr="00D826F4" w:rsidRDefault="00527E96" w:rsidP="00C43E7F">
      <w:pPr>
        <w:jc w:val="center"/>
        <w:rPr>
          <w:b/>
          <w:sz w:val="40"/>
          <w:szCs w:val="40"/>
        </w:rPr>
      </w:pPr>
      <w:r w:rsidRPr="00D826F4">
        <w:rPr>
          <w:b/>
          <w:sz w:val="40"/>
          <w:szCs w:val="40"/>
        </w:rPr>
        <w:t>TECHNICKÁ ZPRÁVA</w:t>
      </w:r>
    </w:p>
    <w:p w14:paraId="79DF71E8" w14:textId="0C21DBC1" w:rsidR="006C6E55" w:rsidRPr="00D826F4" w:rsidRDefault="006C6E55" w:rsidP="00692521">
      <w:pPr>
        <w:jc w:val="center"/>
        <w:rPr>
          <w:b/>
          <w:sz w:val="28"/>
          <w:szCs w:val="28"/>
        </w:rPr>
      </w:pPr>
    </w:p>
    <w:p w14:paraId="36412B65" w14:textId="0A62FE59" w:rsidR="007946C2" w:rsidRPr="00D826F4" w:rsidRDefault="00692521" w:rsidP="007946C2">
      <w:pPr>
        <w:pStyle w:val="Default"/>
        <w:ind w:firstLine="708"/>
      </w:pPr>
      <w:r w:rsidRPr="00D826F4">
        <w:t>DOKUMENT</w:t>
      </w:r>
      <w:r w:rsidR="00176516" w:rsidRPr="00D826F4">
        <w:t xml:space="preserve"> Nr.</w:t>
      </w:r>
      <w:r w:rsidR="00176516" w:rsidRPr="00D826F4">
        <w:tab/>
      </w:r>
      <w:r w:rsidR="00176516" w:rsidRPr="00D826F4">
        <w:tab/>
      </w:r>
      <w:r w:rsidRPr="00D826F4">
        <w:t xml:space="preserve">  </w:t>
      </w:r>
      <w:r w:rsidR="00176516" w:rsidRPr="00D826F4">
        <w:t xml:space="preserve">         </w:t>
      </w:r>
      <w:r w:rsidRPr="00D826F4">
        <w:t xml:space="preserve"> </w:t>
      </w:r>
      <w:r w:rsidR="0096727B" w:rsidRPr="00D826F4">
        <w:t>SKOR</w:t>
      </w:r>
      <w:r w:rsidR="007946C2" w:rsidRPr="00D826F4">
        <w:t>_DUSP_201_01</w:t>
      </w:r>
    </w:p>
    <w:p w14:paraId="3325C3C2" w14:textId="77777777" w:rsidR="007946C2" w:rsidRPr="00D826F4" w:rsidRDefault="00692521" w:rsidP="00176516">
      <w:pPr>
        <w:spacing w:line="240" w:lineRule="auto"/>
        <w:ind w:firstLine="708"/>
        <w:rPr>
          <w:szCs w:val="24"/>
        </w:rPr>
      </w:pPr>
      <w:r w:rsidRPr="00D826F4">
        <w:rPr>
          <w:szCs w:val="24"/>
        </w:rPr>
        <w:t>REVIZE</w:t>
      </w:r>
      <w:r w:rsidRPr="00D826F4">
        <w:rPr>
          <w:szCs w:val="24"/>
        </w:rPr>
        <w:tab/>
      </w:r>
      <w:r w:rsidRPr="00D826F4">
        <w:rPr>
          <w:szCs w:val="24"/>
        </w:rPr>
        <w:tab/>
      </w:r>
      <w:r w:rsidR="00176516" w:rsidRPr="00D826F4">
        <w:rPr>
          <w:szCs w:val="24"/>
        </w:rPr>
        <w:tab/>
      </w:r>
      <w:r w:rsidR="00176516" w:rsidRPr="00D826F4">
        <w:rPr>
          <w:szCs w:val="24"/>
        </w:rPr>
        <w:tab/>
      </w:r>
      <w:r w:rsidR="00176516" w:rsidRPr="00D826F4">
        <w:rPr>
          <w:szCs w:val="24"/>
        </w:rPr>
        <w:tab/>
      </w:r>
      <w:r w:rsidRPr="00D826F4">
        <w:rPr>
          <w:szCs w:val="24"/>
        </w:rPr>
        <w:t>00</w:t>
      </w:r>
    </w:p>
    <w:p w14:paraId="2046CF1E" w14:textId="0DD8052A" w:rsidR="00E45719" w:rsidRPr="00D826F4" w:rsidRDefault="00692521" w:rsidP="00176516">
      <w:pPr>
        <w:spacing w:line="240" w:lineRule="auto"/>
        <w:ind w:firstLine="708"/>
        <w:rPr>
          <w:szCs w:val="24"/>
        </w:rPr>
      </w:pPr>
      <w:r w:rsidRPr="00D826F4">
        <w:rPr>
          <w:szCs w:val="24"/>
        </w:rPr>
        <w:t>DATUM</w:t>
      </w:r>
      <w:r w:rsidRPr="00D826F4">
        <w:rPr>
          <w:szCs w:val="24"/>
        </w:rPr>
        <w:tab/>
      </w:r>
      <w:r w:rsidR="00176516" w:rsidRPr="00D826F4">
        <w:rPr>
          <w:szCs w:val="24"/>
        </w:rPr>
        <w:tab/>
      </w:r>
      <w:r w:rsidR="00176516" w:rsidRPr="00D826F4">
        <w:rPr>
          <w:szCs w:val="24"/>
        </w:rPr>
        <w:tab/>
      </w:r>
      <w:r w:rsidR="00176516" w:rsidRPr="00D826F4">
        <w:rPr>
          <w:szCs w:val="24"/>
        </w:rPr>
        <w:tab/>
      </w:r>
      <w:r w:rsidR="007946C2" w:rsidRPr="00D826F4">
        <w:rPr>
          <w:szCs w:val="24"/>
        </w:rPr>
        <w:t>0</w:t>
      </w:r>
      <w:r w:rsidR="0096727B" w:rsidRPr="00D826F4">
        <w:rPr>
          <w:szCs w:val="24"/>
        </w:rPr>
        <w:t>4</w:t>
      </w:r>
      <w:r w:rsidR="00D94012" w:rsidRPr="00D826F4">
        <w:rPr>
          <w:szCs w:val="24"/>
        </w:rPr>
        <w:t>/</w:t>
      </w:r>
      <w:r w:rsidRPr="00D826F4">
        <w:rPr>
          <w:szCs w:val="24"/>
        </w:rPr>
        <w:t>20</w:t>
      </w:r>
      <w:r w:rsidR="006C6E55" w:rsidRPr="00D826F4">
        <w:rPr>
          <w:szCs w:val="24"/>
        </w:rPr>
        <w:t>2</w:t>
      </w:r>
      <w:r w:rsidR="007946C2" w:rsidRPr="00D826F4">
        <w:rPr>
          <w:szCs w:val="24"/>
        </w:rPr>
        <w:t>1</w:t>
      </w:r>
    </w:p>
    <w:p w14:paraId="57847987" w14:textId="08B11053" w:rsidR="00E45719" w:rsidRPr="00D826F4" w:rsidRDefault="00692521" w:rsidP="001016D5">
      <w:pPr>
        <w:spacing w:line="240" w:lineRule="auto"/>
        <w:ind w:firstLine="708"/>
        <w:rPr>
          <w:szCs w:val="24"/>
        </w:rPr>
      </w:pPr>
      <w:r w:rsidRPr="00D826F4">
        <w:rPr>
          <w:szCs w:val="24"/>
        </w:rPr>
        <w:t>VYPRACOVAL</w:t>
      </w:r>
      <w:r w:rsidRPr="00D826F4">
        <w:rPr>
          <w:szCs w:val="24"/>
        </w:rPr>
        <w:tab/>
      </w:r>
      <w:r w:rsidRPr="00D826F4">
        <w:rPr>
          <w:szCs w:val="24"/>
        </w:rPr>
        <w:tab/>
      </w:r>
      <w:r w:rsidR="00176516" w:rsidRPr="00D826F4">
        <w:rPr>
          <w:szCs w:val="24"/>
        </w:rPr>
        <w:tab/>
      </w:r>
      <w:r w:rsidR="00176516" w:rsidRPr="00D826F4">
        <w:rPr>
          <w:szCs w:val="24"/>
        </w:rPr>
        <w:tab/>
      </w:r>
      <w:r w:rsidR="007946C2" w:rsidRPr="00D826F4">
        <w:rPr>
          <w:szCs w:val="24"/>
        </w:rPr>
        <w:t xml:space="preserve">Ing. Martin Kucián, </w:t>
      </w:r>
      <w:r w:rsidRPr="00D826F4">
        <w:rPr>
          <w:szCs w:val="24"/>
        </w:rPr>
        <w:t>Ing. Jaromír Kucián</w:t>
      </w:r>
    </w:p>
    <w:p w14:paraId="5DE40348" w14:textId="3F74D445" w:rsidR="00865DA4" w:rsidRPr="00D826F4" w:rsidRDefault="00692521" w:rsidP="009D402E">
      <w:pPr>
        <w:spacing w:line="240" w:lineRule="auto"/>
        <w:ind w:firstLine="708"/>
        <w:rPr>
          <w:szCs w:val="24"/>
        </w:rPr>
      </w:pPr>
      <w:r w:rsidRPr="00D826F4">
        <w:rPr>
          <w:szCs w:val="24"/>
        </w:rPr>
        <w:t xml:space="preserve">ZODPOVĚDNÝ PROJEKTANT </w:t>
      </w:r>
      <w:r w:rsidRPr="00D826F4">
        <w:rPr>
          <w:szCs w:val="24"/>
        </w:rPr>
        <w:tab/>
      </w:r>
      <w:r w:rsidR="001016D5" w:rsidRPr="00D826F4">
        <w:rPr>
          <w:szCs w:val="24"/>
        </w:rPr>
        <w:tab/>
      </w:r>
      <w:r w:rsidRPr="00D826F4">
        <w:rPr>
          <w:szCs w:val="24"/>
        </w:rPr>
        <w:t>Ing. Jaromír Kucián</w:t>
      </w:r>
    </w:p>
    <w:p w14:paraId="00003A01" w14:textId="77777777" w:rsidR="00865DA4" w:rsidRPr="00D826F4" w:rsidRDefault="00865DA4">
      <w:pPr>
        <w:spacing w:before="0" w:line="276" w:lineRule="auto"/>
        <w:rPr>
          <w:szCs w:val="24"/>
        </w:rPr>
      </w:pPr>
      <w:r w:rsidRPr="00D826F4">
        <w:rPr>
          <w:szCs w:val="24"/>
        </w:rPr>
        <w:br w:type="page"/>
      </w:r>
    </w:p>
    <w:p w14:paraId="060C2511" w14:textId="111ABD36" w:rsidR="007A135D" w:rsidRPr="00D826F4" w:rsidRDefault="007A135D" w:rsidP="007A135D">
      <w:pPr>
        <w:pStyle w:val="ZKLADNTEXT0"/>
        <w:jc w:val="center"/>
        <w:rPr>
          <w:b/>
          <w:bCs/>
          <w:color w:val="auto"/>
          <w:sz w:val="36"/>
          <w:szCs w:val="36"/>
        </w:rPr>
      </w:pPr>
      <w:r w:rsidRPr="00D826F4">
        <w:rPr>
          <w:b/>
          <w:bCs/>
          <w:color w:val="auto"/>
          <w:sz w:val="36"/>
          <w:szCs w:val="36"/>
        </w:rPr>
        <w:lastRenderedPageBreak/>
        <w:t>SO 201</w:t>
      </w:r>
      <w:r w:rsidRPr="00D826F4">
        <w:rPr>
          <w:b/>
          <w:bCs/>
          <w:color w:val="auto"/>
          <w:sz w:val="36"/>
          <w:szCs w:val="36"/>
        </w:rPr>
        <w:tab/>
        <w:t>Rekonstrukce mos</w:t>
      </w:r>
      <w:r w:rsidR="00FE16BE" w:rsidRPr="00D826F4">
        <w:rPr>
          <w:b/>
          <w:bCs/>
          <w:color w:val="auto"/>
          <w:sz w:val="36"/>
          <w:szCs w:val="36"/>
        </w:rPr>
        <w:t xml:space="preserve">tu ev. č. </w:t>
      </w:r>
      <w:r w:rsidR="00D826F4" w:rsidRPr="00D826F4">
        <w:rPr>
          <w:b/>
          <w:bCs/>
          <w:color w:val="auto"/>
          <w:sz w:val="36"/>
          <w:szCs w:val="36"/>
        </w:rPr>
        <w:t>38714-4</w:t>
      </w:r>
    </w:p>
    <w:p w14:paraId="1AF6AC29" w14:textId="77777777" w:rsidR="007A135D" w:rsidRPr="00D826F4" w:rsidRDefault="007A135D" w:rsidP="007A135D">
      <w:pPr>
        <w:pStyle w:val="Zkladntext"/>
        <w:ind w:left="567" w:right="567"/>
        <w:jc w:val="center"/>
        <w:rPr>
          <w:rFonts w:ascii="Arial" w:hAnsi="Arial" w:cs="Arial"/>
          <w:szCs w:val="24"/>
        </w:rPr>
      </w:pPr>
      <w:r w:rsidRPr="00D826F4">
        <w:rPr>
          <w:rFonts w:ascii="Arial" w:hAnsi="Arial" w:cs="Arial"/>
          <w:szCs w:val="24"/>
        </w:rPr>
        <w:t xml:space="preserve">                                    </w:t>
      </w:r>
    </w:p>
    <w:p w14:paraId="5908B98E" w14:textId="0CB3310C" w:rsidR="007A135D" w:rsidRPr="00D826F4" w:rsidRDefault="007A135D" w:rsidP="00865DA4">
      <w:pPr>
        <w:jc w:val="center"/>
        <w:rPr>
          <w:b/>
          <w:bCs/>
          <w:sz w:val="28"/>
          <w:szCs w:val="24"/>
          <w:u w:val="single"/>
        </w:rPr>
      </w:pPr>
      <w:r w:rsidRPr="00D826F4">
        <w:rPr>
          <w:b/>
          <w:bCs/>
          <w:sz w:val="28"/>
          <w:szCs w:val="24"/>
          <w:u w:val="single"/>
        </w:rPr>
        <w:t>Technická zpráv</w:t>
      </w:r>
      <w:r w:rsidR="00774E4A" w:rsidRPr="00D826F4">
        <w:rPr>
          <w:b/>
          <w:bCs/>
          <w:sz w:val="28"/>
          <w:szCs w:val="24"/>
          <w:u w:val="single"/>
        </w:rPr>
        <w:t>a</w:t>
      </w:r>
    </w:p>
    <w:p w14:paraId="3EC35AB2" w14:textId="77777777" w:rsidR="007A135D" w:rsidRPr="00D826F4" w:rsidRDefault="007A135D" w:rsidP="00865DA4">
      <w:pPr>
        <w:jc w:val="center"/>
        <w:rPr>
          <w:b/>
          <w:bCs/>
          <w:sz w:val="28"/>
          <w:szCs w:val="28"/>
          <w:u w:val="single"/>
        </w:rPr>
      </w:pPr>
      <w:r w:rsidRPr="00D826F4">
        <w:rPr>
          <w:b/>
          <w:bCs/>
          <w:sz w:val="28"/>
          <w:szCs w:val="28"/>
          <w:u w:val="single"/>
        </w:rPr>
        <w:t>Stavebně konstrukční část</w:t>
      </w:r>
    </w:p>
    <w:p w14:paraId="677B3DE5" w14:textId="77777777" w:rsidR="007A135D" w:rsidRPr="0029145B" w:rsidRDefault="007A135D" w:rsidP="007A135D">
      <w:pPr>
        <w:pStyle w:val="Zkladntext"/>
        <w:ind w:left="567" w:right="567"/>
        <w:jc w:val="center"/>
        <w:rPr>
          <w:rFonts w:ascii="Arial" w:hAnsi="Arial" w:cs="Arial"/>
          <w:szCs w:val="24"/>
          <w:highlight w:val="yellow"/>
        </w:rPr>
      </w:pPr>
      <w:r w:rsidRPr="0029145B">
        <w:rPr>
          <w:rFonts w:ascii="Arial" w:hAnsi="Arial" w:cs="Arial"/>
          <w:szCs w:val="24"/>
          <w:highlight w:val="yellow"/>
        </w:rPr>
        <w:t xml:space="preserve">          </w:t>
      </w:r>
    </w:p>
    <w:p w14:paraId="7E027538" w14:textId="77777777" w:rsidR="007A135D" w:rsidRPr="00D822A5" w:rsidRDefault="007A135D" w:rsidP="00865DA4">
      <w:pPr>
        <w:pStyle w:val="Nadpis1"/>
      </w:pPr>
      <w:r w:rsidRPr="00D822A5">
        <w:t>Identifikační údaje</w:t>
      </w:r>
    </w:p>
    <w:p w14:paraId="3F57EF49" w14:textId="77777777" w:rsidR="007A135D" w:rsidRPr="00D822A5" w:rsidRDefault="007A135D" w:rsidP="007A135D">
      <w:pPr>
        <w:rPr>
          <w:rFonts w:ascii="Calibri" w:hAnsi="Calibri" w:cs="Calibri"/>
        </w:rPr>
      </w:pPr>
    </w:p>
    <w:p w14:paraId="05001367" w14:textId="77777777" w:rsidR="0000409A" w:rsidRPr="000B1CAF" w:rsidRDefault="007A135D" w:rsidP="0000409A">
      <w:pPr>
        <w:rPr>
          <w:b/>
          <w:bCs/>
        </w:rPr>
      </w:pPr>
      <w:r w:rsidRPr="000B1CAF">
        <w:rPr>
          <w:rFonts w:ascii="Calibri" w:hAnsi="Calibri" w:cs="Calibri"/>
          <w:b/>
          <w:bCs/>
          <w:szCs w:val="24"/>
          <w:u w:val="single"/>
        </w:rPr>
        <w:t>Stavba:</w:t>
      </w:r>
      <w:r w:rsidR="00CD5346" w:rsidRPr="000B1CAF">
        <w:rPr>
          <w:rFonts w:ascii="Calibri" w:hAnsi="Calibri" w:cs="Calibri"/>
          <w:b/>
          <w:bCs/>
          <w:szCs w:val="24"/>
        </w:rPr>
        <w:tab/>
      </w:r>
      <w:r w:rsidR="00E33005" w:rsidRPr="000B1CAF">
        <w:rPr>
          <w:rFonts w:ascii="Calibri" w:hAnsi="Calibri" w:cs="Calibri"/>
          <w:b/>
          <w:bCs/>
          <w:szCs w:val="24"/>
        </w:rPr>
        <w:tab/>
      </w:r>
      <w:r w:rsidR="0000409A" w:rsidRPr="000B1CAF">
        <w:rPr>
          <w:b/>
          <w:bCs/>
        </w:rPr>
        <w:t>III/38714 Skorotice – most ev. č. 38714-4</w:t>
      </w:r>
    </w:p>
    <w:p w14:paraId="1BA53B96" w14:textId="0197546F" w:rsidR="007A135D" w:rsidRPr="000B1CAF" w:rsidRDefault="007A135D" w:rsidP="007E7D39">
      <w:pPr>
        <w:rPr>
          <w:rFonts w:ascii="Calibri" w:hAnsi="Calibri" w:cs="Calibri"/>
          <w:b/>
          <w:szCs w:val="24"/>
        </w:rPr>
      </w:pPr>
      <w:r w:rsidRPr="000B1CAF">
        <w:rPr>
          <w:rFonts w:ascii="Calibri" w:hAnsi="Calibri" w:cs="Calibri"/>
          <w:b/>
          <w:szCs w:val="24"/>
          <w:u w:val="single"/>
        </w:rPr>
        <w:t>Katastrální území:</w:t>
      </w:r>
      <w:r w:rsidRPr="000B1CAF">
        <w:rPr>
          <w:rFonts w:ascii="Calibri" w:hAnsi="Calibri" w:cs="Calibri"/>
          <w:b/>
          <w:szCs w:val="24"/>
        </w:rPr>
        <w:tab/>
      </w:r>
      <w:r w:rsidR="000B1CAF" w:rsidRPr="000B1CAF">
        <w:rPr>
          <w:rFonts w:ascii="Calibri" w:hAnsi="Calibri" w:cs="Calibri"/>
          <w:b/>
          <w:bCs/>
          <w:szCs w:val="24"/>
        </w:rPr>
        <w:t>Skorotice – 748501</w:t>
      </w:r>
      <w:r w:rsidRPr="000B1CAF">
        <w:rPr>
          <w:rFonts w:ascii="Calibri" w:hAnsi="Calibri" w:cs="Calibri"/>
          <w:b/>
          <w:szCs w:val="24"/>
        </w:rPr>
        <w:tab/>
      </w:r>
    </w:p>
    <w:p w14:paraId="18ABE49F" w14:textId="77777777" w:rsidR="007E7D39" w:rsidRPr="000B1CAF" w:rsidRDefault="007A135D" w:rsidP="007E7D39">
      <w:pPr>
        <w:rPr>
          <w:b/>
          <w:szCs w:val="24"/>
        </w:rPr>
      </w:pPr>
      <w:r w:rsidRPr="000B1CAF">
        <w:rPr>
          <w:rFonts w:ascii="Calibri" w:hAnsi="Calibri" w:cs="Calibri"/>
          <w:b/>
          <w:szCs w:val="24"/>
          <w:u w:val="single"/>
        </w:rPr>
        <w:t>Investor:</w:t>
      </w:r>
      <w:r w:rsidRPr="000B1CAF">
        <w:rPr>
          <w:rFonts w:ascii="Calibri" w:hAnsi="Calibri" w:cs="Calibri"/>
          <w:b/>
          <w:sz w:val="22"/>
        </w:rPr>
        <w:tab/>
      </w:r>
      <w:r w:rsidR="00FB1D66" w:rsidRPr="000B1CAF">
        <w:rPr>
          <w:b/>
          <w:szCs w:val="24"/>
        </w:rPr>
        <w:t>Krajská správa a údržba silnic Vysočiny, příspěvková organizace</w:t>
      </w:r>
    </w:p>
    <w:p w14:paraId="6089777B" w14:textId="21F6EB41" w:rsidR="007A135D" w:rsidRPr="000B1CAF" w:rsidRDefault="007E7D39" w:rsidP="007E7D39">
      <w:pPr>
        <w:ind w:left="708" w:firstLine="708"/>
        <w:rPr>
          <w:b/>
          <w:szCs w:val="24"/>
        </w:rPr>
      </w:pPr>
      <w:r w:rsidRPr="000B1CAF">
        <w:rPr>
          <w:color w:val="000000"/>
          <w:szCs w:val="24"/>
        </w:rPr>
        <w:t xml:space="preserve">Kosovská 1122/16, 586 01 Jihlava </w:t>
      </w:r>
      <w:r w:rsidR="007A135D" w:rsidRPr="000B1CAF">
        <w:rPr>
          <w:rFonts w:ascii="Calibri" w:eastAsia="Calibri" w:hAnsi="Calibri" w:cs="Calibri"/>
        </w:rPr>
        <w:t xml:space="preserve">   </w:t>
      </w:r>
      <w:r w:rsidR="007A135D" w:rsidRPr="000B1CAF">
        <w:rPr>
          <w:rFonts w:ascii="Calibri" w:hAnsi="Calibri" w:cs="Calibri"/>
          <w:szCs w:val="24"/>
        </w:rPr>
        <w:tab/>
      </w:r>
      <w:r w:rsidR="007A135D" w:rsidRPr="000B1CAF">
        <w:rPr>
          <w:rFonts w:ascii="Calibri" w:hAnsi="Calibri" w:cs="Calibri"/>
          <w:szCs w:val="24"/>
        </w:rPr>
        <w:tab/>
      </w:r>
      <w:r w:rsidR="007A135D" w:rsidRPr="000B1CAF">
        <w:rPr>
          <w:rFonts w:ascii="Calibri" w:hAnsi="Calibri" w:cs="Calibri"/>
          <w:szCs w:val="24"/>
        </w:rPr>
        <w:tab/>
      </w:r>
      <w:r w:rsidR="007A135D" w:rsidRPr="000B1CAF">
        <w:rPr>
          <w:rFonts w:ascii="Calibri" w:hAnsi="Calibri" w:cs="Calibri"/>
          <w:szCs w:val="24"/>
        </w:rPr>
        <w:tab/>
      </w:r>
    </w:p>
    <w:p w14:paraId="14B9889F" w14:textId="76866D38" w:rsidR="007A135D" w:rsidRPr="000B1CAF" w:rsidRDefault="007A135D" w:rsidP="007E7D39">
      <w:pPr>
        <w:rPr>
          <w:rFonts w:ascii="Calibri" w:hAnsi="Calibri" w:cs="Calibri"/>
          <w:b/>
          <w:szCs w:val="24"/>
        </w:rPr>
      </w:pPr>
      <w:r w:rsidRPr="000B1CAF">
        <w:rPr>
          <w:rFonts w:ascii="Calibri" w:hAnsi="Calibri" w:cs="Calibri"/>
          <w:b/>
          <w:szCs w:val="24"/>
          <w:u w:val="single"/>
        </w:rPr>
        <w:t>Projektant:</w:t>
      </w:r>
      <w:r w:rsidRPr="000B1CAF">
        <w:rPr>
          <w:rFonts w:ascii="Calibri" w:hAnsi="Calibri" w:cs="Calibri"/>
          <w:b/>
          <w:szCs w:val="24"/>
        </w:rPr>
        <w:tab/>
      </w:r>
      <w:r w:rsidRPr="000B1CAF">
        <w:rPr>
          <w:rFonts w:ascii="Calibri" w:hAnsi="Calibri" w:cs="Calibri"/>
          <w:b/>
          <w:bCs/>
          <w:szCs w:val="24"/>
        </w:rPr>
        <w:t>K</w:t>
      </w:r>
      <w:r w:rsidR="007E7D39" w:rsidRPr="000B1CAF">
        <w:rPr>
          <w:rFonts w:ascii="Calibri" w:hAnsi="Calibri" w:cs="Calibri"/>
          <w:b/>
          <w:bCs/>
          <w:szCs w:val="24"/>
        </w:rPr>
        <w:t>ucián</w:t>
      </w:r>
      <w:r w:rsidRPr="000B1CAF">
        <w:rPr>
          <w:rFonts w:ascii="Calibri" w:hAnsi="Calibri" w:cs="Calibri"/>
          <w:b/>
          <w:bCs/>
          <w:szCs w:val="24"/>
        </w:rPr>
        <w:t xml:space="preserve"> statika s.r.o.</w:t>
      </w:r>
    </w:p>
    <w:p w14:paraId="1B44DFA7" w14:textId="4A37B0FF" w:rsidR="007A135D" w:rsidRPr="000B1CAF" w:rsidRDefault="007A135D" w:rsidP="00723D94">
      <w:pPr>
        <w:rPr>
          <w:rFonts w:ascii="Calibri" w:hAnsi="Calibri" w:cs="Calibri"/>
          <w:szCs w:val="24"/>
        </w:rPr>
      </w:pPr>
      <w:r w:rsidRPr="000B1CAF">
        <w:rPr>
          <w:rFonts w:ascii="Calibri" w:hAnsi="Calibri" w:cs="Calibri"/>
          <w:szCs w:val="24"/>
        </w:rPr>
        <w:tab/>
      </w:r>
      <w:r w:rsidRPr="000B1CAF">
        <w:rPr>
          <w:rFonts w:ascii="Calibri" w:hAnsi="Calibri" w:cs="Calibri"/>
          <w:szCs w:val="24"/>
        </w:rPr>
        <w:tab/>
        <w:t>17. listopadu 236</w:t>
      </w:r>
      <w:r w:rsidR="00723D94" w:rsidRPr="000B1CAF">
        <w:rPr>
          <w:rFonts w:ascii="Calibri" w:hAnsi="Calibri" w:cs="Calibri"/>
          <w:szCs w:val="24"/>
        </w:rPr>
        <w:t xml:space="preserve">, </w:t>
      </w:r>
      <w:r w:rsidRPr="000B1CAF">
        <w:rPr>
          <w:rFonts w:ascii="Calibri" w:hAnsi="Calibri" w:cs="Calibri"/>
          <w:szCs w:val="24"/>
        </w:rPr>
        <w:t>530 02</w:t>
      </w:r>
      <w:r w:rsidR="00D179E2" w:rsidRPr="000B1CAF">
        <w:rPr>
          <w:rFonts w:ascii="Calibri" w:hAnsi="Calibri" w:cs="Calibri"/>
          <w:szCs w:val="24"/>
        </w:rPr>
        <w:t xml:space="preserve">, </w:t>
      </w:r>
      <w:r w:rsidRPr="000B1CAF">
        <w:rPr>
          <w:rFonts w:ascii="Calibri" w:hAnsi="Calibri" w:cs="Calibri"/>
          <w:szCs w:val="24"/>
        </w:rPr>
        <w:t>Pardubice</w:t>
      </w:r>
      <w:r w:rsidRPr="000B1CAF">
        <w:rPr>
          <w:rFonts w:ascii="Calibri" w:hAnsi="Calibri" w:cs="Calibri"/>
          <w:szCs w:val="24"/>
        </w:rPr>
        <w:tab/>
      </w:r>
      <w:r w:rsidRPr="000B1CAF">
        <w:rPr>
          <w:rFonts w:ascii="Calibri" w:hAnsi="Calibri" w:cs="Calibri"/>
          <w:szCs w:val="24"/>
        </w:rPr>
        <w:tab/>
      </w:r>
    </w:p>
    <w:p w14:paraId="3C44CB02" w14:textId="77777777" w:rsidR="007A135D" w:rsidRPr="000B1CAF" w:rsidRDefault="007A135D" w:rsidP="00723D94">
      <w:pPr>
        <w:ind w:left="708" w:firstLine="708"/>
        <w:rPr>
          <w:rFonts w:ascii="Calibri" w:hAnsi="Calibri" w:cs="Calibri"/>
          <w:szCs w:val="24"/>
        </w:rPr>
      </w:pPr>
      <w:r w:rsidRPr="000B1CAF">
        <w:rPr>
          <w:rFonts w:ascii="Calibri" w:hAnsi="Calibri" w:cs="Calibri"/>
          <w:szCs w:val="24"/>
        </w:rPr>
        <w:t>IČ. – 08055475</w:t>
      </w:r>
    </w:p>
    <w:p w14:paraId="75E8403E" w14:textId="396AE9A7" w:rsidR="007A135D" w:rsidRPr="000B1CAF" w:rsidRDefault="007A135D" w:rsidP="00545ABB">
      <w:pPr>
        <w:ind w:left="708" w:firstLine="708"/>
        <w:rPr>
          <w:rFonts w:ascii="Arial" w:hAnsi="Arial" w:cs="Arial"/>
          <w:szCs w:val="24"/>
        </w:rPr>
      </w:pPr>
      <w:r w:rsidRPr="000B1CAF">
        <w:rPr>
          <w:rFonts w:ascii="Calibri" w:hAnsi="Calibri" w:cs="Calibri"/>
          <w:szCs w:val="24"/>
        </w:rPr>
        <w:t>Ing. Jaromír Kuciá</w:t>
      </w:r>
      <w:r w:rsidR="00723D94" w:rsidRPr="000B1CAF">
        <w:rPr>
          <w:rFonts w:ascii="Calibri" w:hAnsi="Calibri" w:cs="Calibri"/>
          <w:szCs w:val="24"/>
        </w:rPr>
        <w:t>n, A</w:t>
      </w:r>
      <w:r w:rsidRPr="000B1CAF">
        <w:rPr>
          <w:rFonts w:ascii="Calibri" w:hAnsi="Calibri" w:cs="Calibri"/>
          <w:szCs w:val="24"/>
        </w:rPr>
        <w:t>utorizace ČKAIT č. 0700177</w:t>
      </w:r>
    </w:p>
    <w:p w14:paraId="4312636B" w14:textId="3642EEB7" w:rsidR="007A135D" w:rsidRPr="002D521B" w:rsidRDefault="007A135D" w:rsidP="00545ABB">
      <w:pPr>
        <w:pStyle w:val="Nadpis1"/>
      </w:pPr>
      <w:r w:rsidRPr="002D521B">
        <w:t>Výchozí podklady</w:t>
      </w:r>
    </w:p>
    <w:p w14:paraId="558058B5" w14:textId="77777777" w:rsidR="00545ABB" w:rsidRPr="00A141B4" w:rsidRDefault="007A135D" w:rsidP="00545ABB">
      <w:r w:rsidRPr="00A141B4">
        <w:t xml:space="preserve">- Prohlídky staveniště autory tohoto projektu </w:t>
      </w:r>
      <w:r w:rsidR="00545ABB" w:rsidRPr="00A141B4">
        <w:t>listopad</w:t>
      </w:r>
      <w:r w:rsidRPr="00A141B4">
        <w:t xml:space="preserve"> až </w:t>
      </w:r>
      <w:r w:rsidR="00545ABB" w:rsidRPr="00A141B4">
        <w:t>prosinec</w:t>
      </w:r>
      <w:r w:rsidRPr="00A141B4">
        <w:t xml:space="preserve"> 2020</w:t>
      </w:r>
    </w:p>
    <w:p w14:paraId="337CD8AA" w14:textId="7AB74EC6" w:rsidR="007A135D" w:rsidRPr="00A141B4" w:rsidRDefault="007A135D" w:rsidP="007D0BDA">
      <w:r w:rsidRPr="00A141B4">
        <w:t>- smlouva o dílo s přílohami č.</w:t>
      </w:r>
      <w:r w:rsidR="007D0BDA" w:rsidRPr="00A141B4">
        <w:t>ZMR-SL-</w:t>
      </w:r>
      <w:r w:rsidR="002D521B" w:rsidRPr="00A141B4">
        <w:t>74</w:t>
      </w:r>
      <w:r w:rsidR="007D0BDA" w:rsidRPr="00A141B4">
        <w:t xml:space="preserve">-2020 </w:t>
      </w:r>
      <w:r w:rsidRPr="00A141B4">
        <w:t xml:space="preserve">ze dne </w:t>
      </w:r>
      <w:r w:rsidR="007D0BDA" w:rsidRPr="00A141B4">
        <w:t>20</w:t>
      </w:r>
      <w:r w:rsidRPr="00A141B4">
        <w:t>.</w:t>
      </w:r>
      <w:r w:rsidR="007D0BDA" w:rsidRPr="00A141B4">
        <w:t>11</w:t>
      </w:r>
      <w:r w:rsidRPr="00A141B4">
        <w:t>.2020</w:t>
      </w:r>
    </w:p>
    <w:p w14:paraId="5790AE99" w14:textId="182B401E" w:rsidR="007A135D" w:rsidRPr="00A141B4" w:rsidRDefault="007A135D" w:rsidP="00545ABB">
      <w:r w:rsidRPr="00A141B4">
        <w:t xml:space="preserve">- Geologický </w:t>
      </w:r>
      <w:proofErr w:type="gramStart"/>
      <w:r w:rsidRPr="00A141B4">
        <w:t xml:space="preserve">průzkum  </w:t>
      </w:r>
      <w:proofErr w:type="spellStart"/>
      <w:r w:rsidRPr="00A141B4">
        <w:t>Geo</w:t>
      </w:r>
      <w:r w:rsidR="00E74EA4" w:rsidRPr="00A141B4">
        <w:t>min</w:t>
      </w:r>
      <w:proofErr w:type="spellEnd"/>
      <w:proofErr w:type="gramEnd"/>
      <w:r w:rsidRPr="00A141B4">
        <w:t xml:space="preserve"> s.r.o</w:t>
      </w:r>
      <w:r w:rsidR="004D3B1A" w:rsidRPr="00A141B4">
        <w:t>.,</w:t>
      </w:r>
      <w:r w:rsidRPr="00A141B4">
        <w:t xml:space="preserve"> </w:t>
      </w:r>
      <w:r w:rsidR="004D3B1A" w:rsidRPr="00A141B4">
        <w:t xml:space="preserve">Jihlava, </w:t>
      </w:r>
      <w:r w:rsidR="00A141B4" w:rsidRPr="00A141B4">
        <w:t>listopad</w:t>
      </w:r>
      <w:r w:rsidRPr="00A141B4">
        <w:t xml:space="preserve"> 202</w:t>
      </w:r>
      <w:r w:rsidR="00A141B4" w:rsidRPr="00A141B4">
        <w:t>0</w:t>
      </w:r>
    </w:p>
    <w:p w14:paraId="6487104D" w14:textId="1568A98E" w:rsidR="007A135D" w:rsidRPr="00326DF4" w:rsidRDefault="007A135D" w:rsidP="00545ABB">
      <w:r w:rsidRPr="00CE26EC">
        <w:t xml:space="preserve">- </w:t>
      </w:r>
      <w:r w:rsidR="00CE26EC" w:rsidRPr="00CE26EC">
        <w:t xml:space="preserve">zaměření terénu a stávajícího </w:t>
      </w:r>
      <w:proofErr w:type="gramStart"/>
      <w:r w:rsidR="00CE26EC" w:rsidRPr="00CE26EC">
        <w:t>mostu  zeměměřičská</w:t>
      </w:r>
      <w:proofErr w:type="gramEnd"/>
      <w:r w:rsidR="00CE26EC" w:rsidRPr="00CE26EC">
        <w:t xml:space="preserve"> kancelář Ing. Igor Fiala , Svratka. </w:t>
      </w:r>
      <w:r w:rsidR="00CE26EC" w:rsidRPr="00326DF4">
        <w:t>listopad 2020</w:t>
      </w:r>
    </w:p>
    <w:p w14:paraId="2C894951" w14:textId="54B14D9A" w:rsidR="007A135D" w:rsidRPr="00326DF4" w:rsidRDefault="007A135D" w:rsidP="00545ABB">
      <w:r w:rsidRPr="00326DF4">
        <w:t xml:space="preserve">- výrobní výbory č.1 a </w:t>
      </w:r>
      <w:proofErr w:type="gramStart"/>
      <w:r w:rsidRPr="00326DF4">
        <w:t>č.2  v</w:t>
      </w:r>
      <w:proofErr w:type="gramEnd"/>
      <w:r w:rsidR="00EB5657" w:rsidRPr="00326DF4">
        <w:t> </w:t>
      </w:r>
      <w:r w:rsidR="00326DF4" w:rsidRPr="00326DF4">
        <w:t>listopadu</w:t>
      </w:r>
      <w:r w:rsidR="00EB5657" w:rsidRPr="00326DF4">
        <w:t xml:space="preserve"> 2020</w:t>
      </w:r>
      <w:r w:rsidRPr="00326DF4">
        <w:t xml:space="preserve"> a </w:t>
      </w:r>
      <w:r w:rsidR="00EB5657" w:rsidRPr="00326DF4">
        <w:t>lednu</w:t>
      </w:r>
      <w:r w:rsidRPr="00326DF4">
        <w:t xml:space="preserve"> 202</w:t>
      </w:r>
      <w:r w:rsidR="00EB5657" w:rsidRPr="00326DF4">
        <w:t>1</w:t>
      </w:r>
      <w:r w:rsidRPr="00326DF4">
        <w:t xml:space="preserve"> a zápisy z nich</w:t>
      </w:r>
    </w:p>
    <w:p w14:paraId="0081BE7E" w14:textId="6BACE648" w:rsidR="007A135D" w:rsidRPr="008D17B4" w:rsidRDefault="007A135D" w:rsidP="00BF08A9">
      <w:pPr>
        <w:pStyle w:val="Nadpis1"/>
      </w:pPr>
      <w:r w:rsidRPr="008D17B4">
        <w:lastRenderedPageBreak/>
        <w:t xml:space="preserve">ZÁKLADNÍ ÚDAJE O MOSTĚ </w:t>
      </w:r>
    </w:p>
    <w:p w14:paraId="0C758E97" w14:textId="77777777" w:rsidR="007A135D" w:rsidRPr="008D17B4" w:rsidRDefault="007A135D" w:rsidP="007A135D">
      <w:pPr>
        <w:pStyle w:val="Zkladntext"/>
        <w:ind w:left="567" w:right="567"/>
        <w:rPr>
          <w:rFonts w:ascii="Arial" w:hAnsi="Arial" w:cs="Arial"/>
          <w:szCs w:val="24"/>
        </w:rPr>
      </w:pPr>
    </w:p>
    <w:p w14:paraId="14EBEDC8" w14:textId="30DD25C7" w:rsidR="007A135D" w:rsidRPr="008D17B4" w:rsidRDefault="007A135D" w:rsidP="00E21D59">
      <w:pPr>
        <w:spacing w:line="240" w:lineRule="auto"/>
        <w:ind w:left="4248" w:hanging="4248"/>
      </w:pPr>
      <w:r w:rsidRPr="008D17B4">
        <w:t>3.1 Popis mostu</w:t>
      </w:r>
      <w:r w:rsidRPr="008D17B4">
        <w:tab/>
        <w:t xml:space="preserve">Trvalý most pozemní komunikace, železobetonová rámová konstrukce, založení </w:t>
      </w:r>
      <w:r w:rsidR="008D17B4" w:rsidRPr="008D17B4">
        <w:t>na plošných základech</w:t>
      </w:r>
      <w:r w:rsidRPr="008D17B4">
        <w:t xml:space="preserve">. </w:t>
      </w:r>
    </w:p>
    <w:p w14:paraId="3A0DD61B" w14:textId="44F55ABA" w:rsidR="007A135D" w:rsidRPr="0023089D" w:rsidRDefault="007A135D" w:rsidP="00E21D59">
      <w:pPr>
        <w:spacing w:line="240" w:lineRule="auto"/>
      </w:pPr>
      <w:r w:rsidRPr="0023089D">
        <w:t>3.2 Délka přemostění</w:t>
      </w:r>
      <w:r w:rsidR="00F4177A" w:rsidRPr="0023089D">
        <w:tab/>
      </w:r>
      <w:r w:rsidR="00F4177A" w:rsidRPr="0023089D">
        <w:tab/>
      </w:r>
      <w:r w:rsidR="00F4177A" w:rsidRPr="0023089D">
        <w:tab/>
      </w:r>
      <w:r w:rsidR="00F4177A" w:rsidRPr="0023089D">
        <w:tab/>
      </w:r>
      <w:r w:rsidR="00E72269" w:rsidRPr="0023089D">
        <w:t>4</w:t>
      </w:r>
      <w:r w:rsidRPr="0023089D">
        <w:t>,</w:t>
      </w:r>
      <w:r w:rsidR="006D660B" w:rsidRPr="0023089D">
        <w:t>0</w:t>
      </w:r>
      <w:r w:rsidRPr="0023089D">
        <w:t xml:space="preserve">00 m </w:t>
      </w:r>
    </w:p>
    <w:p w14:paraId="3FDB8DBB" w14:textId="70B5E0DC" w:rsidR="007A135D" w:rsidRPr="0023089D" w:rsidRDefault="007A135D" w:rsidP="00E21D59">
      <w:pPr>
        <w:spacing w:line="240" w:lineRule="auto"/>
      </w:pPr>
      <w:r w:rsidRPr="0023089D">
        <w:t xml:space="preserve">3.3 Délka mostu </w:t>
      </w:r>
      <w:r w:rsidRPr="0023089D">
        <w:tab/>
      </w:r>
      <w:r w:rsidRPr="0023089D">
        <w:tab/>
      </w:r>
      <w:r w:rsidR="006D660B" w:rsidRPr="0023089D">
        <w:tab/>
      </w:r>
      <w:r w:rsidRPr="0023089D">
        <w:tab/>
      </w:r>
      <w:r w:rsidR="006D660B" w:rsidRPr="0023089D">
        <w:t>1</w:t>
      </w:r>
      <w:r w:rsidR="00E72269" w:rsidRPr="0023089D">
        <w:t>9</w:t>
      </w:r>
      <w:r w:rsidR="006D660B" w:rsidRPr="0023089D">
        <w:t>,000</w:t>
      </w:r>
      <w:r w:rsidRPr="0023089D">
        <w:t xml:space="preserve"> m </w:t>
      </w:r>
    </w:p>
    <w:p w14:paraId="64D91ED7" w14:textId="66F9AA96" w:rsidR="007A135D" w:rsidRPr="0023089D" w:rsidRDefault="007A135D" w:rsidP="00E21D59">
      <w:pPr>
        <w:spacing w:line="240" w:lineRule="auto"/>
      </w:pPr>
      <w:r w:rsidRPr="0023089D">
        <w:t xml:space="preserve">3.4 Délka nosné konstrukce </w:t>
      </w:r>
      <w:r w:rsidRPr="0023089D">
        <w:tab/>
      </w:r>
      <w:r w:rsidRPr="0023089D">
        <w:tab/>
      </w:r>
      <w:r w:rsidRPr="0023089D">
        <w:tab/>
      </w:r>
      <w:r w:rsidR="00620E65" w:rsidRPr="0023089D">
        <w:t>5</w:t>
      </w:r>
      <w:r w:rsidRPr="0023089D">
        <w:t>,</w:t>
      </w:r>
      <w:r w:rsidR="006D660B" w:rsidRPr="0023089D">
        <w:t>00</w:t>
      </w:r>
      <w:r w:rsidRPr="0023089D">
        <w:t xml:space="preserve">0 m </w:t>
      </w:r>
    </w:p>
    <w:p w14:paraId="78810B1F" w14:textId="388AC591" w:rsidR="007A135D" w:rsidRPr="0023089D" w:rsidRDefault="007A135D" w:rsidP="00E21D59">
      <w:pPr>
        <w:spacing w:line="240" w:lineRule="auto"/>
      </w:pPr>
      <w:r w:rsidRPr="0023089D">
        <w:t xml:space="preserve">3.5 Rozpětí polí </w:t>
      </w:r>
      <w:r w:rsidRPr="0023089D">
        <w:tab/>
      </w:r>
      <w:r w:rsidRPr="0023089D">
        <w:tab/>
      </w:r>
      <w:r w:rsidRPr="0023089D">
        <w:tab/>
      </w:r>
      <w:r w:rsidR="006D660B" w:rsidRPr="0023089D">
        <w:tab/>
      </w:r>
      <w:r w:rsidR="00620E65" w:rsidRPr="0023089D">
        <w:t>4</w:t>
      </w:r>
      <w:r w:rsidRPr="0023089D">
        <w:t>,</w:t>
      </w:r>
      <w:r w:rsidR="006D660B" w:rsidRPr="0023089D">
        <w:t>00</w:t>
      </w:r>
      <w:r w:rsidRPr="0023089D">
        <w:t xml:space="preserve">0 m </w:t>
      </w:r>
    </w:p>
    <w:p w14:paraId="0994AF7B" w14:textId="3D2E962B" w:rsidR="007A135D" w:rsidRPr="0023089D" w:rsidRDefault="007A135D" w:rsidP="00E21D59">
      <w:pPr>
        <w:spacing w:line="240" w:lineRule="auto"/>
      </w:pPr>
      <w:r w:rsidRPr="0023089D">
        <w:t xml:space="preserve">3.6 Šikmost mostu </w:t>
      </w:r>
      <w:r w:rsidRPr="0023089D">
        <w:tab/>
      </w:r>
      <w:r w:rsidRPr="0023089D">
        <w:tab/>
      </w:r>
      <w:r w:rsidR="00576A2C" w:rsidRPr="0023089D">
        <w:tab/>
      </w:r>
      <w:r w:rsidRPr="0023089D">
        <w:tab/>
      </w:r>
      <w:r w:rsidR="00576A2C" w:rsidRPr="0023089D">
        <w:t>9</w:t>
      </w:r>
      <w:r w:rsidR="0086594A" w:rsidRPr="0023089D">
        <w:t>7</w:t>
      </w:r>
      <w:r w:rsidRPr="0023089D">
        <w:t xml:space="preserve"> stupňů, </w:t>
      </w:r>
      <w:r w:rsidR="0086594A" w:rsidRPr="0023089D">
        <w:t>šikmý</w:t>
      </w:r>
      <w:r w:rsidRPr="0023089D">
        <w:t xml:space="preserve"> </w:t>
      </w:r>
    </w:p>
    <w:p w14:paraId="281CC80B" w14:textId="60FEA921" w:rsidR="007A135D" w:rsidRPr="0023089D" w:rsidRDefault="007A135D" w:rsidP="00E21D59">
      <w:pPr>
        <w:spacing w:line="240" w:lineRule="auto"/>
      </w:pPr>
      <w:r w:rsidRPr="0023089D">
        <w:t xml:space="preserve">3.7 Volná šířka </w:t>
      </w:r>
      <w:r w:rsidR="00576A2C" w:rsidRPr="0023089D">
        <w:t xml:space="preserve">kom. </w:t>
      </w:r>
      <w:r w:rsidRPr="0023089D">
        <w:t xml:space="preserve">mostu </w:t>
      </w:r>
      <w:r w:rsidRPr="0023089D">
        <w:tab/>
      </w:r>
      <w:r w:rsidRPr="0023089D">
        <w:tab/>
      </w:r>
      <w:r w:rsidRPr="0023089D">
        <w:tab/>
      </w:r>
      <w:r w:rsidR="00C30264" w:rsidRPr="0023089D">
        <w:t>5,26</w:t>
      </w:r>
      <w:r w:rsidRPr="0023089D">
        <w:t xml:space="preserve">0m </w:t>
      </w:r>
    </w:p>
    <w:p w14:paraId="733316F9" w14:textId="2FEF8F60" w:rsidR="007A135D" w:rsidRPr="0023089D" w:rsidRDefault="007A135D" w:rsidP="00E21D59">
      <w:pPr>
        <w:spacing w:line="240" w:lineRule="auto"/>
      </w:pPr>
      <w:r w:rsidRPr="0023089D">
        <w:t xml:space="preserve">3.8 Šířka průchozího prostoru </w:t>
      </w:r>
      <w:r w:rsidRPr="0023089D">
        <w:tab/>
      </w:r>
      <w:r w:rsidR="009C067B" w:rsidRPr="0023089D">
        <w:tab/>
      </w:r>
      <w:r w:rsidRPr="0023089D">
        <w:t xml:space="preserve">- m </w:t>
      </w:r>
    </w:p>
    <w:p w14:paraId="0A054B84" w14:textId="4E9013DF" w:rsidR="007A135D" w:rsidRPr="0023089D" w:rsidRDefault="007A135D" w:rsidP="00E21D59">
      <w:pPr>
        <w:spacing w:line="240" w:lineRule="auto"/>
      </w:pPr>
      <w:r w:rsidRPr="0023089D">
        <w:t xml:space="preserve">3.9 Šířka mostu </w:t>
      </w:r>
      <w:r w:rsidRPr="0023089D">
        <w:tab/>
      </w:r>
      <w:r w:rsidRPr="0023089D">
        <w:tab/>
      </w:r>
      <w:r w:rsidRPr="0023089D">
        <w:tab/>
      </w:r>
      <w:r w:rsidR="00576A2C" w:rsidRPr="0023089D">
        <w:tab/>
      </w:r>
      <w:r w:rsidR="00C30264" w:rsidRPr="0023089D">
        <w:t>6</w:t>
      </w:r>
      <w:r w:rsidRPr="0023089D">
        <w:t>,</w:t>
      </w:r>
      <w:r w:rsidR="00C30264" w:rsidRPr="0023089D">
        <w:t>4</w:t>
      </w:r>
      <w:r w:rsidRPr="0023089D">
        <w:t xml:space="preserve">00 m </w:t>
      </w:r>
    </w:p>
    <w:p w14:paraId="082EC094" w14:textId="1DE67019" w:rsidR="007A135D" w:rsidRPr="0023089D" w:rsidRDefault="007A135D" w:rsidP="00E21D59">
      <w:pPr>
        <w:spacing w:line="240" w:lineRule="auto"/>
      </w:pPr>
      <w:r w:rsidRPr="0023089D">
        <w:t xml:space="preserve">3.10 Výška mostu nad terénem </w:t>
      </w:r>
      <w:r w:rsidRPr="0023089D">
        <w:tab/>
      </w:r>
      <w:r w:rsidR="009C067B" w:rsidRPr="0023089D">
        <w:tab/>
      </w:r>
      <w:r w:rsidR="0023089D" w:rsidRPr="0023089D">
        <w:t>3</w:t>
      </w:r>
      <w:r w:rsidRPr="0023089D">
        <w:t>,</w:t>
      </w:r>
      <w:r w:rsidR="0023089D" w:rsidRPr="0023089D">
        <w:t>25</w:t>
      </w:r>
      <w:r w:rsidRPr="0023089D">
        <w:t xml:space="preserve">0 m </w:t>
      </w:r>
    </w:p>
    <w:p w14:paraId="049E9508" w14:textId="106862CA" w:rsidR="007A135D" w:rsidRPr="0023089D" w:rsidRDefault="007A135D" w:rsidP="00E21D59">
      <w:pPr>
        <w:spacing w:line="240" w:lineRule="auto"/>
      </w:pPr>
      <w:r w:rsidRPr="0023089D">
        <w:t xml:space="preserve">3.11 Stavební výška </w:t>
      </w:r>
      <w:r w:rsidRPr="0023089D">
        <w:tab/>
      </w:r>
      <w:r w:rsidRPr="0023089D">
        <w:tab/>
      </w:r>
      <w:r w:rsidR="00FF5457" w:rsidRPr="0023089D">
        <w:tab/>
      </w:r>
      <w:r w:rsidRPr="0023089D">
        <w:tab/>
        <w:t>0,</w:t>
      </w:r>
      <w:r w:rsidR="0023089D" w:rsidRPr="0023089D">
        <w:t>5</w:t>
      </w:r>
      <w:r w:rsidR="00FF5457" w:rsidRPr="0023089D">
        <w:t>5</w:t>
      </w:r>
      <w:r w:rsidRPr="0023089D">
        <w:t xml:space="preserve">0 m </w:t>
      </w:r>
    </w:p>
    <w:p w14:paraId="52C80E46" w14:textId="05892146" w:rsidR="007A135D" w:rsidRPr="0023089D" w:rsidRDefault="007A135D" w:rsidP="00E21D59">
      <w:pPr>
        <w:spacing w:line="240" w:lineRule="auto"/>
      </w:pPr>
      <w:r w:rsidRPr="0023089D">
        <w:t xml:space="preserve">3.12 Plocha nosné konstrukce mostu </w:t>
      </w:r>
      <w:r w:rsidR="009C067B" w:rsidRPr="0023089D">
        <w:tab/>
      </w:r>
      <w:r w:rsidR="0023089D" w:rsidRPr="0023089D">
        <w:t>5</w:t>
      </w:r>
      <w:r w:rsidR="009C067B" w:rsidRPr="0023089D">
        <w:t>,0</w:t>
      </w:r>
      <w:r w:rsidRPr="0023089D">
        <w:t xml:space="preserve"> x </w:t>
      </w:r>
      <w:r w:rsidR="0023089D" w:rsidRPr="0023089D">
        <w:t>6,4</w:t>
      </w:r>
      <w:r w:rsidRPr="0023089D">
        <w:t xml:space="preserve"> = </w:t>
      </w:r>
      <w:r w:rsidR="0023089D" w:rsidRPr="0023089D">
        <w:t>32</w:t>
      </w:r>
      <w:r w:rsidRPr="0023089D">
        <w:t>,</w:t>
      </w:r>
      <w:r w:rsidR="0023089D" w:rsidRPr="0023089D">
        <w:t>0</w:t>
      </w:r>
      <w:r w:rsidR="009C067B" w:rsidRPr="0023089D">
        <w:t>0</w:t>
      </w:r>
      <w:r w:rsidRPr="0023089D">
        <w:t xml:space="preserve"> m</w:t>
      </w:r>
      <w:r w:rsidRPr="0023089D">
        <w:rPr>
          <w:vertAlign w:val="superscript"/>
        </w:rPr>
        <w:t xml:space="preserve">2 </w:t>
      </w:r>
    </w:p>
    <w:p w14:paraId="5FD88060" w14:textId="2F2B9CE9" w:rsidR="007A135D" w:rsidRPr="0023089D" w:rsidRDefault="007A135D" w:rsidP="00E21D59">
      <w:pPr>
        <w:spacing w:line="240" w:lineRule="auto"/>
        <w:ind w:left="4248" w:hanging="4248"/>
      </w:pPr>
      <w:r w:rsidRPr="0023089D">
        <w:t>3.13 Zatížení mostu</w:t>
      </w:r>
      <w:r w:rsidR="009C067B" w:rsidRPr="0023089D">
        <w:tab/>
      </w:r>
      <w:r w:rsidRPr="0023089D">
        <w:t xml:space="preserve">Dle ČSN EN 1991-2, skupina pozemních komunikací 1 </w:t>
      </w:r>
    </w:p>
    <w:p w14:paraId="0FC1C0C3" w14:textId="372F54C3" w:rsidR="007A135D" w:rsidRPr="0023089D" w:rsidRDefault="007A135D" w:rsidP="00E21D59">
      <w:pPr>
        <w:spacing w:line="240" w:lineRule="auto"/>
      </w:pPr>
      <w:r w:rsidRPr="0023089D">
        <w:t xml:space="preserve">3.14 Poznámka, upozornění </w:t>
      </w:r>
      <w:r w:rsidRPr="0023089D">
        <w:tab/>
      </w:r>
      <w:r w:rsidRPr="0023089D">
        <w:tab/>
      </w:r>
      <w:r w:rsidR="009C067B" w:rsidRPr="0023089D">
        <w:tab/>
      </w:r>
      <w:r w:rsidRPr="0023089D">
        <w:t>-</w:t>
      </w:r>
    </w:p>
    <w:p w14:paraId="170CC32C" w14:textId="77777777" w:rsidR="007A135D" w:rsidRPr="0029145B" w:rsidRDefault="007A135D" w:rsidP="007A135D">
      <w:pPr>
        <w:pStyle w:val="Zkladntext"/>
        <w:ind w:left="3600" w:right="567" w:hanging="3033"/>
        <w:rPr>
          <w:rFonts w:ascii="Arial" w:hAnsi="Arial" w:cs="Arial"/>
          <w:szCs w:val="24"/>
          <w:highlight w:val="yellow"/>
        </w:rPr>
      </w:pPr>
    </w:p>
    <w:p w14:paraId="5152CE1F" w14:textId="4BB123AE" w:rsidR="007A135D" w:rsidRPr="00720D74" w:rsidRDefault="007A135D" w:rsidP="00E21D59">
      <w:pPr>
        <w:pStyle w:val="Nadpis1"/>
      </w:pPr>
      <w:r w:rsidRPr="00720D74">
        <w:t>Popis stavby</w:t>
      </w:r>
    </w:p>
    <w:p w14:paraId="70BA6F06" w14:textId="77777777" w:rsidR="007A135D" w:rsidRPr="00720D74" w:rsidRDefault="007A135D" w:rsidP="007A135D">
      <w:pPr>
        <w:pStyle w:val="Zkladntext"/>
        <w:ind w:left="567" w:right="567"/>
        <w:rPr>
          <w:rFonts w:ascii="Arial" w:hAnsi="Arial" w:cs="Arial"/>
          <w:szCs w:val="24"/>
        </w:rPr>
      </w:pPr>
    </w:p>
    <w:p w14:paraId="3B422B5F" w14:textId="4F5D55BE" w:rsidR="007A135D" w:rsidRPr="00720D74" w:rsidRDefault="00881A5B" w:rsidP="00E21D59">
      <w:pPr>
        <w:pStyle w:val="Nadpis2"/>
      </w:pPr>
      <w:r w:rsidRPr="00720D74">
        <w:t xml:space="preserve"> </w:t>
      </w:r>
      <w:r w:rsidR="007A135D" w:rsidRPr="00720D74">
        <w:t>Stávající stav</w:t>
      </w:r>
    </w:p>
    <w:p w14:paraId="4AB72FE0" w14:textId="77777777" w:rsidR="00763FB8" w:rsidRDefault="00763FB8" w:rsidP="00763FB8">
      <w:r>
        <w:t xml:space="preserve">Stávající most ev. č. </w:t>
      </w:r>
      <w:proofErr w:type="gramStart"/>
      <w:r>
        <w:t>38714 – 4</w:t>
      </w:r>
      <w:proofErr w:type="gramEnd"/>
      <w:r>
        <w:t xml:space="preserve"> převádí silnici III/38714 přes Skorotický potok a polní cestu a nachází se v intravilánu obce Skorotice, staničení km 2,012 silnice III/38714. Nosnou konstrukci tvoří jedno mostní pole. Most je kolmý. Rok postavení mostu je 1908 - viz údaj z ML. Nosnou konstrukci tvoří klenba vyzděná z lomového kamene. Podhled nosné konstrukce (včetně bočních ploch) je opatřen krycí vrstvou ze stříkaného betonu (torkret). Základy mostních podpěr jsou nepřístupné, pravděpodobně plošné. </w:t>
      </w:r>
    </w:p>
    <w:p w14:paraId="70B49451" w14:textId="77777777" w:rsidR="00763FB8" w:rsidRDefault="00763FB8" w:rsidP="00763FB8">
      <w:r>
        <w:lastRenderedPageBreak/>
        <w:t>Opěry i čtyři svahová křídla jsou vyzděny z kamene a omítnuty torkretem. Na mostní opěře 1 je provedeno opevnění ochranným betonovým prahem v patě. Čelní zdi jsou na obou stranách konstrukce zděné z lomového kamene. Povrchová úprava čelních zdí je provedena torkretem.</w:t>
      </w:r>
    </w:p>
    <w:p w14:paraId="5AAACF80" w14:textId="77777777" w:rsidR="00763FB8" w:rsidRDefault="00763FB8" w:rsidP="00763FB8">
      <w:r>
        <w:t>Mostní křídla jsou zděná z lomového kamene, na některých místech jsou omítnuta torkretem.</w:t>
      </w:r>
    </w:p>
    <w:p w14:paraId="65E746E0" w14:textId="77777777" w:rsidR="00763FB8" w:rsidRPr="002E09C1" w:rsidRDefault="00763FB8" w:rsidP="00763FB8">
      <w:pPr>
        <w:rPr>
          <w:highlight w:val="yellow"/>
        </w:rPr>
      </w:pPr>
      <w:r>
        <w:t>Mostní závěry ani ložiska nejsou na konstrukci tohoto typu prováděny.</w:t>
      </w:r>
    </w:p>
    <w:p w14:paraId="7496F65C" w14:textId="77777777" w:rsidR="00763FB8" w:rsidRPr="00630B7D" w:rsidRDefault="00763FB8" w:rsidP="00763FB8">
      <w:r w:rsidRPr="00DE60E1">
        <w:t xml:space="preserve">Stávající konstrukce byla provozovatelem omezena normální zatížitelnost na </w:t>
      </w:r>
      <w:proofErr w:type="gramStart"/>
      <w:r w:rsidRPr="00DE60E1">
        <w:t>24t</w:t>
      </w:r>
      <w:proofErr w:type="gramEnd"/>
      <w:r w:rsidRPr="00DE60E1">
        <w:t xml:space="preserve"> a jedním </w:t>
      </w:r>
      <w:r w:rsidRPr="00630B7D">
        <w:t>z důvodů rekonstrukce je i odstranění tohoto omezení zatížitelnosti.</w:t>
      </w:r>
    </w:p>
    <w:p w14:paraId="452ECEC4" w14:textId="2D85C956" w:rsidR="007A135D" w:rsidRPr="00630B7D" w:rsidRDefault="0061722A" w:rsidP="0061722A">
      <w:pPr>
        <w:pStyle w:val="Nadpis2"/>
      </w:pPr>
      <w:r w:rsidRPr="00630B7D">
        <w:t xml:space="preserve"> </w:t>
      </w:r>
      <w:r w:rsidR="007A135D" w:rsidRPr="00630B7D">
        <w:t>Jednotlivé části nového mostu</w:t>
      </w:r>
    </w:p>
    <w:p w14:paraId="2FBF0C0C" w14:textId="77777777" w:rsidR="007A135D" w:rsidRPr="00630B7D" w:rsidRDefault="007A135D" w:rsidP="007A135D">
      <w:pPr>
        <w:pStyle w:val="Zkladntext"/>
        <w:ind w:left="567" w:right="567"/>
        <w:rPr>
          <w:rFonts w:ascii="Arial" w:hAnsi="Arial" w:cs="Arial"/>
          <w:szCs w:val="24"/>
        </w:rPr>
      </w:pPr>
    </w:p>
    <w:p w14:paraId="1626EFE3" w14:textId="064D147A" w:rsidR="007A135D" w:rsidRPr="00630B7D" w:rsidRDefault="0061722A" w:rsidP="0061722A">
      <w:pPr>
        <w:pStyle w:val="Nadpis3"/>
      </w:pPr>
      <w:r w:rsidRPr="00630B7D">
        <w:t xml:space="preserve"> </w:t>
      </w:r>
      <w:r w:rsidR="007A135D" w:rsidRPr="00630B7D">
        <w:t xml:space="preserve">Dno a </w:t>
      </w:r>
      <w:r w:rsidRPr="00630B7D">
        <w:t>koryto</w:t>
      </w:r>
      <w:r w:rsidR="007A135D" w:rsidRPr="00630B7D">
        <w:t xml:space="preserve"> </w:t>
      </w:r>
      <w:r w:rsidRPr="00630B7D">
        <w:t>potoka</w:t>
      </w:r>
    </w:p>
    <w:p w14:paraId="545F8490" w14:textId="77777777" w:rsidR="00F14EA8" w:rsidRDefault="0074429D" w:rsidP="004541D9">
      <w:r w:rsidRPr="00630B7D">
        <w:t xml:space="preserve">Dno potoka bude v místě mostu </w:t>
      </w:r>
      <w:r w:rsidR="004938CF" w:rsidRPr="00630B7D">
        <w:t>upraveno z</w:t>
      </w:r>
    </w:p>
    <w:p w14:paraId="296926AC" w14:textId="4DA880BC" w:rsidR="00DE7C1D" w:rsidRPr="00630B7D" w:rsidRDefault="004938CF" w:rsidP="004541D9">
      <w:proofErr w:type="spellStart"/>
      <w:r w:rsidRPr="00630B7D">
        <w:t>adlážděním</w:t>
      </w:r>
      <w:proofErr w:type="spellEnd"/>
      <w:r w:rsidRPr="00630B7D">
        <w:t xml:space="preserve"> lomovým kamenem do betonového lože. </w:t>
      </w:r>
      <w:r w:rsidR="00DE7C1D" w:rsidRPr="00630B7D">
        <w:t xml:space="preserve">Pod mostem je </w:t>
      </w:r>
      <w:r w:rsidR="00676D4B" w:rsidRPr="00630B7D">
        <w:t xml:space="preserve">v tuto chvíli vedena nezpevněná cesta, která slouží jako přístupová cesta na sousední pozemek. </w:t>
      </w:r>
      <w:r w:rsidR="005A41B1" w:rsidRPr="00630B7D">
        <w:t xml:space="preserve">V rámci rekonstrukce bude část této cesty pod mostem také zadlážděna a vyvýšena oproti samotnému korytu potoka. </w:t>
      </w:r>
      <w:r w:rsidR="004838DF" w:rsidRPr="00630B7D">
        <w:t xml:space="preserve">Oba konce </w:t>
      </w:r>
      <w:r w:rsidR="00630B7D" w:rsidRPr="00630B7D">
        <w:t xml:space="preserve">zadláždění dna budou ukončeny betonovým prahem a následným přechodovým klínem z lomového kamene. </w:t>
      </w:r>
    </w:p>
    <w:p w14:paraId="2DAFEF2D" w14:textId="77777777" w:rsidR="00DE7C1D" w:rsidRDefault="00DE7C1D" w:rsidP="004541D9">
      <w:pPr>
        <w:rPr>
          <w:highlight w:val="yellow"/>
        </w:rPr>
      </w:pPr>
    </w:p>
    <w:p w14:paraId="6B304A03" w14:textId="3DAB9FD8" w:rsidR="007A135D" w:rsidRPr="000121B8" w:rsidRDefault="007A135D" w:rsidP="004541D9">
      <w:pPr>
        <w:pStyle w:val="Nadpis3"/>
      </w:pPr>
      <w:r w:rsidRPr="000121B8">
        <w:t>Umístění mostního objektu</w:t>
      </w:r>
    </w:p>
    <w:p w14:paraId="36943347" w14:textId="67CA83D5" w:rsidR="007A135D" w:rsidRPr="000121B8" w:rsidRDefault="009340A9" w:rsidP="004541D9">
      <w:r w:rsidRPr="000121B8">
        <w:t>Poloha mostního objektu je definována stávající polohou konstrukce mostu</w:t>
      </w:r>
      <w:r w:rsidR="00153063" w:rsidRPr="000121B8">
        <w:t xml:space="preserve"> a navazující komunikace. </w:t>
      </w:r>
      <w:r w:rsidR="0077277E" w:rsidRPr="000121B8">
        <w:t xml:space="preserve">Most je umístěn tak, aby neměnil </w:t>
      </w:r>
      <w:r w:rsidR="00C50D25" w:rsidRPr="000121B8">
        <w:t xml:space="preserve">stávající </w:t>
      </w:r>
      <w:r w:rsidR="0077277E" w:rsidRPr="000121B8">
        <w:t xml:space="preserve">polohu </w:t>
      </w:r>
      <w:r w:rsidR="00C50D25" w:rsidRPr="000121B8">
        <w:t>koryta potok</w:t>
      </w:r>
      <w:r w:rsidR="00937C7C" w:rsidRPr="000121B8">
        <w:t>a</w:t>
      </w:r>
      <w:r w:rsidR="00C50D25" w:rsidRPr="000121B8">
        <w:t>.</w:t>
      </w:r>
      <w:r w:rsidR="000D797C" w:rsidRPr="000121B8">
        <w:t xml:space="preserve"> </w:t>
      </w:r>
    </w:p>
    <w:p w14:paraId="60F573C3" w14:textId="6166246B" w:rsidR="002B1957" w:rsidRPr="0029145B" w:rsidRDefault="002B1957" w:rsidP="004541D9">
      <w:pPr>
        <w:rPr>
          <w:highlight w:val="yellow"/>
        </w:rPr>
      </w:pPr>
      <w:r w:rsidRPr="00A46B29">
        <w:t xml:space="preserve">Niveleta komunikace na mostě je navržena tak, aby </w:t>
      </w:r>
      <w:r w:rsidR="009457A9" w:rsidRPr="00A46B29">
        <w:t xml:space="preserve">bylo možné napojení na stávající komunikaci a </w:t>
      </w:r>
      <w:r w:rsidR="00D804C0" w:rsidRPr="00A46B29">
        <w:t xml:space="preserve">nezvětšoval se </w:t>
      </w:r>
      <w:r w:rsidR="00D804C0" w:rsidRPr="00385DCF">
        <w:t>zásadním způsobem rozsah prováděných úprav komunikace</w:t>
      </w:r>
      <w:r w:rsidRPr="00385DCF">
        <w:t>.</w:t>
      </w:r>
      <w:r w:rsidR="00D804C0" w:rsidRPr="00385DCF">
        <w:t xml:space="preserve"> Navržený podélný a příčný sklon tak </w:t>
      </w:r>
      <w:r w:rsidR="00A46B29" w:rsidRPr="00385DCF">
        <w:t>částečně kopíruje stávající sklony na mostě.</w:t>
      </w:r>
      <w:r w:rsidRPr="00385DCF">
        <w:t xml:space="preserve"> Tím je </w:t>
      </w:r>
      <w:r w:rsidR="000A6B45" w:rsidRPr="00385DCF">
        <w:t xml:space="preserve">umožněno odvodnění mostu pouze podélným sklonem komunikace na mostě. </w:t>
      </w:r>
      <w:r w:rsidR="00324802" w:rsidRPr="00385DCF">
        <w:t xml:space="preserve">Za křídlem O2_K1 </w:t>
      </w:r>
      <w:r w:rsidR="00042151" w:rsidRPr="00385DCF">
        <w:t xml:space="preserve">je pak voda svedena do </w:t>
      </w:r>
      <w:r w:rsidR="00385DCF" w:rsidRPr="00385DCF">
        <w:t>betonového skluzu a následně do koryta potoka.</w:t>
      </w:r>
    </w:p>
    <w:p w14:paraId="3C5BF945" w14:textId="77777777" w:rsidR="007A135D" w:rsidRPr="0029145B" w:rsidRDefault="007A135D" w:rsidP="007A135D">
      <w:pPr>
        <w:pStyle w:val="Zkladntext"/>
        <w:ind w:left="567" w:right="567"/>
        <w:rPr>
          <w:rFonts w:ascii="Arial" w:hAnsi="Arial" w:cs="Arial"/>
          <w:szCs w:val="24"/>
          <w:highlight w:val="yellow"/>
        </w:rPr>
      </w:pPr>
    </w:p>
    <w:p w14:paraId="2F76ABE7" w14:textId="59B00490" w:rsidR="007A135D" w:rsidRPr="00C219BD" w:rsidRDefault="006479F3" w:rsidP="006479F3">
      <w:pPr>
        <w:pStyle w:val="Nadpis3"/>
      </w:pPr>
      <w:r w:rsidRPr="00C219BD">
        <w:t xml:space="preserve"> </w:t>
      </w:r>
      <w:r w:rsidR="007A135D" w:rsidRPr="00C219BD">
        <w:t>Základy a zemní práce</w:t>
      </w:r>
    </w:p>
    <w:p w14:paraId="1B2CC96E" w14:textId="152C26D6" w:rsidR="007A135D" w:rsidRPr="00C219BD" w:rsidRDefault="00BA363A" w:rsidP="00BA363A">
      <w:r w:rsidRPr="00C219BD">
        <w:t xml:space="preserve">Konstrukce nového mostu je navržena na </w:t>
      </w:r>
      <w:r w:rsidR="00385DCF" w:rsidRPr="00C219BD">
        <w:t xml:space="preserve">plošných základech </w:t>
      </w:r>
      <w:r w:rsidR="004E64FF" w:rsidRPr="00C219BD">
        <w:t xml:space="preserve">o </w:t>
      </w:r>
      <w:r w:rsidR="005E7861">
        <w:t xml:space="preserve">půdorysných </w:t>
      </w:r>
      <w:r w:rsidR="004E64FF" w:rsidRPr="00C219BD">
        <w:t>rozměrech 2350*</w:t>
      </w:r>
      <w:r w:rsidR="00032028" w:rsidRPr="00C219BD">
        <w:t>7200 mm</w:t>
      </w:r>
      <w:r w:rsidR="005E7861">
        <w:t xml:space="preserve"> a výšce 450 mm.</w:t>
      </w:r>
    </w:p>
    <w:p w14:paraId="0B57D596" w14:textId="68A54FE2" w:rsidR="004B13E9" w:rsidRPr="005E7861" w:rsidRDefault="004B13E9" w:rsidP="004B13E9">
      <w:r w:rsidRPr="00C219BD">
        <w:t>Výšková úroveň základové spáry je v projektové dokumentaci navržena na úroveň +</w:t>
      </w:r>
      <w:r w:rsidR="00C219BD" w:rsidRPr="00C219BD">
        <w:t>411</w:t>
      </w:r>
      <w:r w:rsidRPr="00C219BD">
        <w:t>,</w:t>
      </w:r>
      <w:r w:rsidR="00C219BD" w:rsidRPr="00C219BD">
        <w:t>4</w:t>
      </w:r>
      <w:r w:rsidRPr="00C219BD">
        <w:t xml:space="preserve">50 </w:t>
      </w:r>
      <w:proofErr w:type="spellStart"/>
      <w:r w:rsidRPr="00C219BD">
        <w:t>m.n.m</w:t>
      </w:r>
      <w:proofErr w:type="spellEnd"/>
      <w:r w:rsidRPr="00C219BD">
        <w:t xml:space="preserve">. </w:t>
      </w:r>
      <w:proofErr w:type="spellStart"/>
      <w:r w:rsidRPr="00C219BD">
        <w:t>Bpv</w:t>
      </w:r>
      <w:proofErr w:type="spellEnd"/>
      <w:r w:rsidRPr="00C219BD">
        <w:t xml:space="preserve">. Konečnou výškovou polohu základové spáry bude nutné upravit po zjištění stavu po demolici stávající mostní konstrukce. Projekt předpokládá umístění základové spáry pod základovým prahem na stejné úrovni, jako je základová spára stávajícího mostu. Po demolici </w:t>
      </w:r>
      <w:r w:rsidRPr="005E7861">
        <w:t>stávajícího mostu bude nutné zkontrolovat stav a výškovou úroveň základové spáry a podle zjištěného stavu případně upravit návrh délky pilot a dříku opěry.</w:t>
      </w:r>
      <w:r w:rsidR="00A92928" w:rsidRPr="005E7861">
        <w:t xml:space="preserve"> Návrh musí být </w:t>
      </w:r>
      <w:r w:rsidR="00E44C45" w:rsidRPr="005E7861">
        <w:t>schválen autorem této dokumentace nebo autorizovanou osobou pro Mosty a inženýrské konstrukce.</w:t>
      </w:r>
    </w:p>
    <w:p w14:paraId="46F04A1B" w14:textId="3C7E4816" w:rsidR="004B13E9" w:rsidRPr="005E7861" w:rsidRDefault="00A46AB9" w:rsidP="00BA363A">
      <w:r w:rsidRPr="005E7861">
        <w:t xml:space="preserve">Při demolici stávající konstrukce bude odtěžena zemina z náspu komunikace rozsahu přechodové oblasti nového mostu. Rozsah je vyznačen ve výkresové části dokumentace. </w:t>
      </w:r>
      <w:r w:rsidR="00BF22DE" w:rsidRPr="005E7861">
        <w:t xml:space="preserve">Sklony svahů stavební jámy je </w:t>
      </w:r>
      <w:r w:rsidR="00B86BBA" w:rsidRPr="005E7861">
        <w:t>nutné</w:t>
      </w:r>
      <w:r w:rsidR="002866E2" w:rsidRPr="005E7861">
        <w:t xml:space="preserve"> upravit dle skutečného stavu zeminy tak, aby byly respektovány předpisy BOZP.</w:t>
      </w:r>
    </w:p>
    <w:p w14:paraId="20384692" w14:textId="77777777" w:rsidR="007A135D" w:rsidRPr="0029145B" w:rsidRDefault="007A135D" w:rsidP="007A135D">
      <w:pPr>
        <w:pStyle w:val="Zkladntext"/>
        <w:ind w:left="567" w:right="567"/>
        <w:rPr>
          <w:rFonts w:ascii="Arial" w:hAnsi="Arial" w:cs="Arial"/>
          <w:szCs w:val="24"/>
          <w:highlight w:val="yellow"/>
        </w:rPr>
      </w:pPr>
    </w:p>
    <w:p w14:paraId="29F81F10" w14:textId="1DC61580" w:rsidR="007A135D" w:rsidRPr="00C27ED2" w:rsidRDefault="002866E2" w:rsidP="002866E2">
      <w:pPr>
        <w:pStyle w:val="Nadpis3"/>
      </w:pPr>
      <w:r w:rsidRPr="00C27ED2">
        <w:t xml:space="preserve"> </w:t>
      </w:r>
      <w:r w:rsidR="007A135D" w:rsidRPr="00C27ED2">
        <w:t>Pilíře a opěry</w:t>
      </w:r>
    </w:p>
    <w:p w14:paraId="155BC56F" w14:textId="468D5D7B" w:rsidR="007A135D" w:rsidRPr="0029145B" w:rsidRDefault="007A135D" w:rsidP="00035BD4">
      <w:pPr>
        <w:rPr>
          <w:rFonts w:ascii="Arial" w:hAnsi="Arial" w:cs="Arial"/>
          <w:szCs w:val="24"/>
          <w:highlight w:val="yellow"/>
        </w:rPr>
      </w:pPr>
      <w:r w:rsidRPr="00C27ED2">
        <w:t>Opěry jsou navrženy v podobě relativně tenkých (</w:t>
      </w:r>
      <w:proofErr w:type="gramStart"/>
      <w:r w:rsidR="002A6424" w:rsidRPr="00C27ED2">
        <w:t>50</w:t>
      </w:r>
      <w:r w:rsidRPr="00C27ED2">
        <w:t>0mm</w:t>
      </w:r>
      <w:proofErr w:type="gramEnd"/>
      <w:r w:rsidRPr="00C27ED2">
        <w:t xml:space="preserve">) dříků s monolitickou </w:t>
      </w:r>
      <w:proofErr w:type="spellStart"/>
      <w:r w:rsidRPr="00C27ED2">
        <w:t>železeobetonovou</w:t>
      </w:r>
      <w:proofErr w:type="spellEnd"/>
      <w:r w:rsidRPr="00C27ED2">
        <w:t xml:space="preserve"> konstrukcí. Proti sobě zde vystupují požadavky na svislou a ohybovou únosnost s optimálním </w:t>
      </w:r>
      <w:r w:rsidRPr="00BF5F1B">
        <w:t>návrhem plochy výztuže a požadavek na minimální plochu průřezu plynoucí z dominantního zatížení teplotou. Dříky opěr jsou spojeny s deskou mostovky rámovým rohem.</w:t>
      </w:r>
      <w:r w:rsidR="00035BD4" w:rsidRPr="00BF5F1B">
        <w:t xml:space="preserve"> Konečná délka dříku se může mírně upravit na základě stavu založení popsaném v kapitole 4.2.3.</w:t>
      </w:r>
    </w:p>
    <w:p w14:paraId="7CB2001F" w14:textId="77777777" w:rsidR="007A135D" w:rsidRPr="0029145B" w:rsidRDefault="007A135D" w:rsidP="007A135D">
      <w:pPr>
        <w:pStyle w:val="Zkladntext"/>
        <w:ind w:left="567" w:right="567"/>
        <w:rPr>
          <w:rFonts w:ascii="Arial" w:hAnsi="Arial" w:cs="Arial"/>
          <w:szCs w:val="24"/>
          <w:highlight w:val="yellow"/>
        </w:rPr>
      </w:pPr>
    </w:p>
    <w:p w14:paraId="53BBAC6E" w14:textId="1867D58B" w:rsidR="007A135D" w:rsidRPr="00B73857" w:rsidRDefault="00035BD4" w:rsidP="00035BD4">
      <w:pPr>
        <w:pStyle w:val="Nadpis3"/>
      </w:pPr>
      <w:r w:rsidRPr="00B73857">
        <w:t xml:space="preserve"> </w:t>
      </w:r>
      <w:r w:rsidR="007A135D" w:rsidRPr="00B73857">
        <w:t>Železobetonová deska mostovky</w:t>
      </w:r>
    </w:p>
    <w:p w14:paraId="341A3304" w14:textId="1BFC7DF9" w:rsidR="00E126F4" w:rsidRPr="00E04FAE" w:rsidRDefault="00896DD7" w:rsidP="00BA5584">
      <w:pPr>
        <w:rPr>
          <w:rFonts w:ascii="Arial" w:hAnsi="Arial" w:cs="Arial"/>
          <w:szCs w:val="24"/>
        </w:rPr>
      </w:pPr>
      <w:r w:rsidRPr="00B73857">
        <w:t>Hlavním vodorovným nosným pr</w:t>
      </w:r>
      <w:r w:rsidR="008A2432" w:rsidRPr="00B73857">
        <w:t>vkem je monolitická, železobetonová deska mostovky.</w:t>
      </w:r>
      <w:r w:rsidR="00AD10B3" w:rsidRPr="00B73857">
        <w:t xml:space="preserve"> Tvar desky je patrný </w:t>
      </w:r>
      <w:r w:rsidR="00B02CB2" w:rsidRPr="00B73857">
        <w:t>z</w:t>
      </w:r>
      <w:r w:rsidR="00AD10B3" w:rsidRPr="00B73857">
        <w:t xml:space="preserve"> výkresu tvaru nosné konstrukce. </w:t>
      </w:r>
      <w:r w:rsidR="00B02CB2" w:rsidRPr="00B73857">
        <w:t xml:space="preserve">Jakost použitého betonu je uvedena na výkresech. </w:t>
      </w:r>
      <w:r w:rsidR="00C4383F" w:rsidRPr="00B73857">
        <w:t>Deska je navržena v mírném podélném sklonu, který odpovídá podélnému sklonu komunikace na mostě</w:t>
      </w:r>
      <w:r w:rsidR="00B73857" w:rsidRPr="00B73857">
        <w:t>.</w:t>
      </w:r>
      <w:r w:rsidR="003926E5" w:rsidRPr="00B73857">
        <w:t xml:space="preserve"> Na dřík je deska napojena monolitickým rámovým rohe</w:t>
      </w:r>
      <w:r w:rsidR="00B73857" w:rsidRPr="00B73857">
        <w:t>m</w:t>
      </w:r>
      <w:r w:rsidR="003926E5" w:rsidRPr="00B73857">
        <w:t xml:space="preserve">. </w:t>
      </w:r>
      <w:r w:rsidR="00F52692" w:rsidRPr="00B73857">
        <w:t xml:space="preserve">Tloušťka </w:t>
      </w:r>
      <w:r w:rsidR="00F52692" w:rsidRPr="00B73857">
        <w:lastRenderedPageBreak/>
        <w:t>desky je 400</w:t>
      </w:r>
      <w:r w:rsidR="00B73857" w:rsidRPr="00B73857">
        <w:t xml:space="preserve"> </w:t>
      </w:r>
      <w:r w:rsidR="00F52692" w:rsidRPr="00B73857">
        <w:t>mm.</w:t>
      </w:r>
      <w:r w:rsidR="00E126F4" w:rsidRPr="00B73857">
        <w:t xml:space="preserve"> Povrch desky by měl být strojně zahlazen tak, aby kvalitativně drsností a </w:t>
      </w:r>
      <w:r w:rsidR="00E126F4" w:rsidRPr="00E04FAE">
        <w:t>rovinností povrchu odpovídal požadavkům pro kladení izolace proti vodě.</w:t>
      </w:r>
      <w:r w:rsidR="00E126F4" w:rsidRPr="00E04FAE">
        <w:rPr>
          <w:rFonts w:ascii="Arial" w:hAnsi="Arial" w:cs="Arial"/>
          <w:szCs w:val="24"/>
        </w:rPr>
        <w:t xml:space="preserve"> </w:t>
      </w:r>
    </w:p>
    <w:p w14:paraId="76E7833D" w14:textId="0222E3D1" w:rsidR="007A135D" w:rsidRPr="00E04FAE" w:rsidRDefault="00CC4EC1" w:rsidP="005F23DD">
      <w:r w:rsidRPr="00E04FAE">
        <w:t xml:space="preserve">Deska mostovky bude betonována do bednění. </w:t>
      </w:r>
      <w:r w:rsidR="00A0759B" w:rsidRPr="00E04FAE">
        <w:t xml:space="preserve">Podepření bednění musí být provedeno tak, aby mohla </w:t>
      </w:r>
      <w:r w:rsidR="00CF03AC" w:rsidRPr="00E04FAE">
        <w:t xml:space="preserve">pod mostem </w:t>
      </w:r>
      <w:r w:rsidR="00157CB9" w:rsidRPr="00E04FAE">
        <w:t xml:space="preserve">mohla </w:t>
      </w:r>
      <w:r w:rsidR="00CF03AC" w:rsidRPr="00E04FAE">
        <w:t>protékat voda</w:t>
      </w:r>
      <w:r w:rsidR="00157CB9" w:rsidRPr="00E04FAE">
        <w:t xml:space="preserve"> potoka. </w:t>
      </w:r>
      <w:r w:rsidR="00B653FC" w:rsidRPr="00E04FAE">
        <w:t>Odbednění je možné až po splnění následujících podmínek: 1) Nabytí pevnosti v tlaku betonu min. 70% návrhové hodnoty.</w:t>
      </w:r>
      <w:r w:rsidR="001472C8" w:rsidRPr="00E04FAE">
        <w:t xml:space="preserve"> 2) min. </w:t>
      </w:r>
      <w:r w:rsidR="005F23DD" w:rsidRPr="00E04FAE">
        <w:t>7</w:t>
      </w:r>
      <w:r w:rsidR="001472C8" w:rsidRPr="00E04FAE">
        <w:t xml:space="preserve"> dní po betonáži </w:t>
      </w:r>
      <w:r w:rsidR="005F23DD" w:rsidRPr="00E04FAE">
        <w:t>desky mostovky.</w:t>
      </w:r>
    </w:p>
    <w:p w14:paraId="2AA2B658" w14:textId="21344228" w:rsidR="007A135D" w:rsidRPr="00E04FAE" w:rsidRDefault="007A135D" w:rsidP="005F23DD">
      <w:r w:rsidRPr="00E04FAE">
        <w:t xml:space="preserve">Během provádění je třeba klást zvýšený důraz na dokonalé zhutnění betonu </w:t>
      </w:r>
      <w:r w:rsidR="005F23DD" w:rsidRPr="00E04FAE">
        <w:t>v</w:t>
      </w:r>
      <w:r w:rsidRPr="00E04FAE">
        <w:t xml:space="preserve"> místě rámového rohu ve spojení s dříky opěr.  Ošetření betonu mostovky během betonáže a po jejím dokončení musí respektovat klimatické podmínky a normová ustanovení. </w:t>
      </w:r>
    </w:p>
    <w:p w14:paraId="3F3A191F" w14:textId="77777777" w:rsidR="007A135D" w:rsidRPr="00E04FAE" w:rsidRDefault="007A135D" w:rsidP="007A135D">
      <w:pPr>
        <w:pStyle w:val="Zkladntext"/>
        <w:ind w:left="567" w:right="567"/>
        <w:rPr>
          <w:rFonts w:ascii="Arial" w:hAnsi="Arial" w:cs="Arial"/>
          <w:szCs w:val="24"/>
        </w:rPr>
      </w:pPr>
    </w:p>
    <w:p w14:paraId="32E29B38" w14:textId="48673E43" w:rsidR="007A135D" w:rsidRPr="00E04FAE" w:rsidRDefault="00E25B74" w:rsidP="00E25B74">
      <w:pPr>
        <w:pStyle w:val="Nadpis3"/>
      </w:pPr>
      <w:r w:rsidRPr="00E04FAE">
        <w:t xml:space="preserve"> </w:t>
      </w:r>
      <w:r w:rsidR="007A135D" w:rsidRPr="00E04FAE">
        <w:t>Ložiska</w:t>
      </w:r>
    </w:p>
    <w:p w14:paraId="7E9952E6" w14:textId="77777777" w:rsidR="007A135D" w:rsidRPr="00E04FAE" w:rsidRDefault="007A135D" w:rsidP="00E25B74">
      <w:r w:rsidRPr="00E04FAE">
        <w:t>Železobetonová konstrukce integrovaného mostu žádná ložiska neobsahuje, je navržena tak, aby přenesla i napětí vyvolaná změnou teploty a smrštěním betonu bez ložisek.</w:t>
      </w:r>
    </w:p>
    <w:p w14:paraId="5B0E335F" w14:textId="77777777" w:rsidR="007A135D" w:rsidRPr="00E04FAE" w:rsidRDefault="007A135D" w:rsidP="007A135D">
      <w:pPr>
        <w:pStyle w:val="Zkladntext"/>
        <w:tabs>
          <w:tab w:val="left" w:pos="7035"/>
        </w:tabs>
        <w:ind w:left="567" w:right="567"/>
        <w:rPr>
          <w:rFonts w:ascii="Arial" w:hAnsi="Arial" w:cs="Arial"/>
          <w:bCs/>
          <w:szCs w:val="24"/>
        </w:rPr>
      </w:pPr>
    </w:p>
    <w:p w14:paraId="4AD59A0E" w14:textId="176A28C5" w:rsidR="007A135D" w:rsidRPr="00E04FAE" w:rsidRDefault="00202F17" w:rsidP="00E25B74">
      <w:pPr>
        <w:pStyle w:val="Nadpis3"/>
      </w:pPr>
      <w:r w:rsidRPr="00E04FAE">
        <w:t xml:space="preserve"> </w:t>
      </w:r>
      <w:r w:rsidR="007A135D" w:rsidRPr="00E04FAE">
        <w:t>Závěrné zíd</w:t>
      </w:r>
      <w:r w:rsidRPr="00E04FAE">
        <w:t>ky</w:t>
      </w:r>
    </w:p>
    <w:p w14:paraId="00C4575A" w14:textId="37A1824D" w:rsidR="007A135D" w:rsidRPr="003B01DA" w:rsidRDefault="007A135D" w:rsidP="00E25B74">
      <w:r w:rsidRPr="003B01DA">
        <w:t xml:space="preserve">Závěrné zídky nebudou zřízeny, viz. předchozí bod. </w:t>
      </w:r>
    </w:p>
    <w:p w14:paraId="0757D584" w14:textId="77777777" w:rsidR="007A135D" w:rsidRPr="003B01DA" w:rsidRDefault="007A135D" w:rsidP="007A135D">
      <w:pPr>
        <w:pStyle w:val="Zkladntext"/>
        <w:ind w:left="567" w:right="567"/>
        <w:rPr>
          <w:rFonts w:ascii="Arial" w:hAnsi="Arial" w:cs="Arial"/>
          <w:szCs w:val="24"/>
        </w:rPr>
      </w:pPr>
    </w:p>
    <w:p w14:paraId="4FA6D6CF" w14:textId="3B1F8E38" w:rsidR="007A135D" w:rsidRPr="003B01DA" w:rsidRDefault="00EC53A1" w:rsidP="00EC53A1">
      <w:pPr>
        <w:pStyle w:val="Nadpis3"/>
      </w:pPr>
      <w:r w:rsidRPr="003B01DA">
        <w:t xml:space="preserve"> </w:t>
      </w:r>
      <w:r w:rsidR="007A135D" w:rsidRPr="003B01DA">
        <w:t>Hydroizolace mostovky a opěr</w:t>
      </w:r>
    </w:p>
    <w:p w14:paraId="5FBF0BA0" w14:textId="1CC31B8B" w:rsidR="007A135D" w:rsidRPr="003B01DA" w:rsidRDefault="007A135D" w:rsidP="00EC53A1">
      <w:r w:rsidRPr="003B01DA">
        <w:t>Je navržena celoplošná izolace modifikovaným pásem v certifikované skladbě včetně výrobcem doporučené ochrany izolace. Úprava povrchu je naznačena na výkrese (pečetící vrstva...), vlastní povrch desky doporučuji po betonáži strojně zahladit strojní leštičkou s dřevěnými lopatkami. Rub opěr a křídel bude ošetřen tradičně běžným dvojnásobným asfaltovým nátěrem, podrobnosti provedení vycházejí z TP pro dané konstrukce zpracované Ředitelstvím silnic a dálnic, případně z vzorových listů vyd</w:t>
      </w:r>
      <w:r w:rsidR="00EC53A1" w:rsidRPr="003B01DA">
        <w:t>a</w:t>
      </w:r>
      <w:r w:rsidRPr="003B01DA">
        <w:t xml:space="preserve">ných Ministerstvem Dopravy ČR. </w:t>
      </w:r>
    </w:p>
    <w:p w14:paraId="3F2DE8B2" w14:textId="77777777" w:rsidR="007A135D" w:rsidRPr="0029145B" w:rsidRDefault="007A135D" w:rsidP="007A135D">
      <w:pPr>
        <w:pStyle w:val="Zkladntext"/>
        <w:ind w:left="567" w:right="567"/>
        <w:rPr>
          <w:rFonts w:ascii="Arial" w:hAnsi="Arial" w:cs="Arial"/>
          <w:szCs w:val="24"/>
          <w:highlight w:val="yellow"/>
        </w:rPr>
      </w:pPr>
    </w:p>
    <w:p w14:paraId="5F44B9E5" w14:textId="644DB777" w:rsidR="007A135D" w:rsidRPr="003156C4" w:rsidRDefault="006B372E" w:rsidP="006B372E">
      <w:pPr>
        <w:pStyle w:val="Nadpis3"/>
      </w:pPr>
      <w:r w:rsidRPr="003156C4">
        <w:lastRenderedPageBreak/>
        <w:t xml:space="preserve"> </w:t>
      </w:r>
      <w:r w:rsidR="007A135D" w:rsidRPr="003156C4">
        <w:t xml:space="preserve">Římsy </w:t>
      </w:r>
    </w:p>
    <w:p w14:paraId="10EB2D3B" w14:textId="77777777" w:rsidR="007A135D" w:rsidRPr="003156C4" w:rsidRDefault="007A135D" w:rsidP="00662494">
      <w:pPr>
        <w:rPr>
          <w:position w:val="6"/>
        </w:rPr>
      </w:pPr>
      <w:r w:rsidRPr="003156C4">
        <w:t xml:space="preserve">Tvar je patrný z výkresu, </w:t>
      </w:r>
      <w:proofErr w:type="spellStart"/>
      <w:r w:rsidRPr="003156C4">
        <w:t>přikotvení</w:t>
      </w:r>
      <w:proofErr w:type="spellEnd"/>
      <w:r w:rsidRPr="003156C4">
        <w:t xml:space="preserve"> říms bude provedeno typovými kotvami, vyvrtané otvory je nezbytné řádně po vlepení kotevních šroubů opracovat a vodotěsně utěsnit ve vazbě na celoplošnou izolaci desky mostovky.</w:t>
      </w:r>
      <w:r w:rsidRPr="003156C4">
        <w:rPr>
          <w:position w:val="6"/>
        </w:rPr>
        <w:t xml:space="preserve"> </w:t>
      </w:r>
    </w:p>
    <w:p w14:paraId="707445B1" w14:textId="77777777" w:rsidR="00662494" w:rsidRPr="003156C4" w:rsidRDefault="007A135D" w:rsidP="00662494">
      <w:pPr>
        <w:rPr>
          <w:position w:val="6"/>
        </w:rPr>
      </w:pPr>
      <w:r w:rsidRPr="003156C4">
        <w:rPr>
          <w:position w:val="6"/>
        </w:rPr>
        <w:t>Bok mostovky pod římsou bude v souladu s přiloženými detaily a odkazy na technické podmínky ošetřen ochran</w:t>
      </w:r>
      <w:r w:rsidR="00662494" w:rsidRPr="003156C4">
        <w:rPr>
          <w:position w:val="6"/>
        </w:rPr>
        <w:t>n</w:t>
      </w:r>
      <w:r w:rsidRPr="003156C4">
        <w:rPr>
          <w:position w:val="6"/>
        </w:rPr>
        <w:t>ým nátěrem</w:t>
      </w:r>
      <w:r w:rsidR="00662494" w:rsidRPr="003156C4">
        <w:rPr>
          <w:position w:val="6"/>
        </w:rPr>
        <w:t>.</w:t>
      </w:r>
    </w:p>
    <w:p w14:paraId="2932E45C" w14:textId="445219F0" w:rsidR="007A135D" w:rsidRPr="00625E4C" w:rsidRDefault="00662494" w:rsidP="00662494">
      <w:pPr>
        <w:rPr>
          <w:position w:val="6"/>
        </w:rPr>
      </w:pPr>
      <w:r w:rsidRPr="00625E4C">
        <w:t>Jakost použitého betonu je uvedena na výkresech</w:t>
      </w:r>
      <w:r w:rsidR="00D67087" w:rsidRPr="00625E4C">
        <w:t>.</w:t>
      </w:r>
    </w:p>
    <w:p w14:paraId="206F728B" w14:textId="77777777" w:rsidR="007A135D" w:rsidRPr="00625E4C" w:rsidRDefault="007A135D" w:rsidP="007A135D">
      <w:pPr>
        <w:pStyle w:val="Zkladntext"/>
        <w:ind w:right="567"/>
        <w:rPr>
          <w:rFonts w:ascii="Arial" w:hAnsi="Arial" w:cs="Arial"/>
          <w:position w:val="6"/>
          <w:szCs w:val="24"/>
        </w:rPr>
      </w:pPr>
      <w:r w:rsidRPr="00625E4C">
        <w:rPr>
          <w:rFonts w:ascii="Arial" w:hAnsi="Arial" w:cs="Arial"/>
          <w:position w:val="6"/>
          <w:szCs w:val="24"/>
        </w:rPr>
        <w:t xml:space="preserve"> </w:t>
      </w:r>
    </w:p>
    <w:p w14:paraId="6E89FF28" w14:textId="13E54A9C" w:rsidR="007A135D" w:rsidRPr="00625E4C" w:rsidRDefault="00662494" w:rsidP="00662494">
      <w:pPr>
        <w:pStyle w:val="Nadpis3"/>
      </w:pPr>
      <w:r w:rsidRPr="00625E4C">
        <w:t xml:space="preserve"> </w:t>
      </w:r>
      <w:r w:rsidR="007A135D" w:rsidRPr="00625E4C">
        <w:t>Sanace a ošetření povrchů konstrukcí</w:t>
      </w:r>
    </w:p>
    <w:p w14:paraId="24A160E5" w14:textId="7A7D87B2" w:rsidR="007A135D" w:rsidRPr="00625E4C" w:rsidRDefault="007A135D" w:rsidP="00263B58">
      <w:pPr>
        <w:rPr>
          <w:rFonts w:ascii="Arial" w:hAnsi="Arial" w:cs="Arial"/>
          <w:position w:val="6"/>
          <w:szCs w:val="24"/>
        </w:rPr>
      </w:pPr>
      <w:r w:rsidRPr="00625E4C">
        <w:t>Všechny viditelné povrchy budou připraveny k následné povrchové úpravě</w:t>
      </w:r>
      <w:r w:rsidR="00625E4C" w:rsidRPr="00625E4C">
        <w:t>.</w:t>
      </w:r>
    </w:p>
    <w:p w14:paraId="35785AF2" w14:textId="0C46A863" w:rsidR="00263B58" w:rsidRPr="001541F7" w:rsidRDefault="007A135D" w:rsidP="00263B58">
      <w:r w:rsidRPr="00625E4C">
        <w:t xml:space="preserve">Podmínky použití a vzájemnou slučitelnost jednotlivých hmot doloží předem zhotovitel stavby v podrobném technologickém postupu. V tomto postupu, uvádím pouze informativní, nikoliv taxativní výčet, budou definovány zejména klimatické podmínky použití navržených hmot, vlhkost povrchu pro aplikaci, oslunění, příp. toxické účinky pro obsluhu či okolní prostředí, způsob přípravy povrchu, penetrace, odstup mezi prováděním jednotlivých vrstev, kontrola tlouštěk vrstev a jejich minimální hodnoty, doba nutná pro dokonalé vyzrání povrchu. Pro odstín, nemá-li objednatel definovanou škálu pro tento typ konstrukcí, </w:t>
      </w:r>
      <w:r w:rsidRPr="001541F7">
        <w:t>doporučuji barvu šedou (cca RAL 7035).</w:t>
      </w:r>
    </w:p>
    <w:p w14:paraId="0C1AAAAC" w14:textId="144BCE1F" w:rsidR="007A135D" w:rsidRPr="001541F7" w:rsidRDefault="00AD669F" w:rsidP="00AD669F">
      <w:pPr>
        <w:pStyle w:val="Nadpis3"/>
      </w:pPr>
      <w:r w:rsidRPr="001541F7">
        <w:t xml:space="preserve"> </w:t>
      </w:r>
      <w:r w:rsidR="007A135D" w:rsidRPr="001541F7">
        <w:t>Křídla</w:t>
      </w:r>
    </w:p>
    <w:p w14:paraId="63D267DB" w14:textId="44011BEA" w:rsidR="007A135D" w:rsidRPr="001541F7" w:rsidRDefault="00227BCF" w:rsidP="002614A4">
      <w:pPr>
        <w:rPr>
          <w:rFonts w:ascii="Arial" w:hAnsi="Arial" w:cs="Arial"/>
          <w:szCs w:val="24"/>
        </w:rPr>
      </w:pPr>
      <w:r w:rsidRPr="001541F7">
        <w:t xml:space="preserve">Na mostě jsou navržená </w:t>
      </w:r>
      <w:r w:rsidR="00375F84" w:rsidRPr="001541F7">
        <w:t>samostatná šikmá</w:t>
      </w:r>
      <w:r w:rsidRPr="001541F7">
        <w:t xml:space="preserve"> mostní křídla. </w:t>
      </w:r>
      <w:r w:rsidR="00271972" w:rsidRPr="001541F7">
        <w:t>K</w:t>
      </w:r>
      <w:r w:rsidR="0078386B" w:rsidRPr="001541F7">
        <w:t>řídla</w:t>
      </w:r>
      <w:r w:rsidR="00271972" w:rsidRPr="001541F7">
        <w:t xml:space="preserve"> mají</w:t>
      </w:r>
      <w:r w:rsidR="0078386B" w:rsidRPr="001541F7">
        <w:t xml:space="preserve"> tvar „L“</w:t>
      </w:r>
      <w:r w:rsidR="003D377B" w:rsidRPr="001541F7">
        <w:t>.</w:t>
      </w:r>
      <w:r w:rsidR="00A03050" w:rsidRPr="001541F7">
        <w:t xml:space="preserve"> Tloušťka křídel je navržena </w:t>
      </w:r>
      <w:r w:rsidR="00D45134" w:rsidRPr="001541F7">
        <w:t xml:space="preserve">na </w:t>
      </w:r>
      <w:r w:rsidR="00D45134" w:rsidRPr="00C27506">
        <w:t>450 mm. Všechna</w:t>
      </w:r>
      <w:r w:rsidR="00D45134" w:rsidRPr="001541F7">
        <w:t xml:space="preserve"> křídla jsou navržena jako železobetonová monolitická.</w:t>
      </w:r>
      <w:r w:rsidR="00C548E3" w:rsidRPr="001541F7">
        <w:t xml:space="preserve"> Výškově jsou křídla uzpůsobena okolnímu terénu a jeho výškovým změnám.</w:t>
      </w:r>
      <w:r w:rsidR="002614A4" w:rsidRPr="001541F7">
        <w:t xml:space="preserve"> Koruna křídel bude zakončena římsou. </w:t>
      </w:r>
      <w:r w:rsidR="001541F7" w:rsidRPr="001541F7">
        <w:t>Vzhledem k charakteru okolního terénu má každé křídlo jinou šikmost a tvar.</w:t>
      </w:r>
    </w:p>
    <w:p w14:paraId="19E72BE8" w14:textId="75E30476" w:rsidR="007A135D" w:rsidRPr="001541F7" w:rsidRDefault="002614A4" w:rsidP="002614A4">
      <w:pPr>
        <w:pStyle w:val="Nadpis3"/>
      </w:pPr>
      <w:r w:rsidRPr="001541F7">
        <w:t xml:space="preserve"> </w:t>
      </w:r>
      <w:r w:rsidR="007A135D" w:rsidRPr="001541F7">
        <w:t>Mostní závěry</w:t>
      </w:r>
    </w:p>
    <w:p w14:paraId="51D045C9" w14:textId="5827A4E1" w:rsidR="007A135D" w:rsidRPr="001541F7" w:rsidRDefault="007A135D" w:rsidP="002614A4">
      <w:pPr>
        <w:rPr>
          <w:rFonts w:ascii="Arial" w:hAnsi="Arial" w:cs="Arial"/>
          <w:szCs w:val="24"/>
        </w:rPr>
      </w:pPr>
      <w:r w:rsidRPr="001541F7">
        <w:t>Mostní závěry nebudou na mostě zřízeny, konstrukce mostu bude od okolního souvrství oddělena jen řezanou spárou se zálivkou v provedení dle přiloženého detailu.</w:t>
      </w:r>
    </w:p>
    <w:p w14:paraId="3E1214E0" w14:textId="0006B8CA" w:rsidR="007A135D" w:rsidRPr="001541F7" w:rsidRDefault="002614A4" w:rsidP="002614A4">
      <w:pPr>
        <w:pStyle w:val="Nadpis3"/>
      </w:pPr>
      <w:r w:rsidRPr="001541F7">
        <w:lastRenderedPageBreak/>
        <w:t xml:space="preserve"> </w:t>
      </w:r>
      <w:r w:rsidR="007A135D" w:rsidRPr="001541F7">
        <w:t>Přechodové desky</w:t>
      </w:r>
    </w:p>
    <w:p w14:paraId="26E18A8D" w14:textId="661A17CB" w:rsidR="007A135D" w:rsidRPr="001541F7" w:rsidRDefault="007A135D" w:rsidP="00C776D2">
      <w:pPr>
        <w:rPr>
          <w:rFonts w:ascii="Arial" w:hAnsi="Arial" w:cs="Arial"/>
          <w:szCs w:val="24"/>
        </w:rPr>
      </w:pPr>
      <w:r w:rsidRPr="001541F7">
        <w:t xml:space="preserve">Přechodové desky nebudou zřízeny.  </w:t>
      </w:r>
    </w:p>
    <w:p w14:paraId="358D1113" w14:textId="49C3EC20" w:rsidR="007A135D" w:rsidRPr="0036377D" w:rsidRDefault="00C776D2" w:rsidP="00C776D2">
      <w:pPr>
        <w:pStyle w:val="Nadpis3"/>
      </w:pPr>
      <w:r w:rsidRPr="0036377D">
        <w:t xml:space="preserve"> </w:t>
      </w:r>
      <w:r w:rsidR="007A135D" w:rsidRPr="0036377D">
        <w:t>Konstrukce vozovky</w:t>
      </w:r>
      <w:r w:rsidR="006E5712" w:rsidRPr="0036377D">
        <w:t xml:space="preserve"> na mostě</w:t>
      </w:r>
    </w:p>
    <w:p w14:paraId="2302FFEF" w14:textId="5D707ACE" w:rsidR="007A135D" w:rsidRPr="0036377D" w:rsidRDefault="007A135D" w:rsidP="008E7732">
      <w:r w:rsidRPr="0036377D">
        <w:t>Ochrana izolace na mostovce bude provedena dle typového certifikovaného řešení výrobce hydroizolace</w:t>
      </w:r>
      <w:r w:rsidR="00BD6427" w:rsidRPr="0036377D">
        <w:t>, dokumentace předpokládá ochran</w:t>
      </w:r>
      <w:r w:rsidR="00F6787E" w:rsidRPr="0036377D">
        <w:t>u izolace z </w:t>
      </w:r>
      <w:r w:rsidR="00D9690E" w:rsidRPr="0036377D">
        <w:t>MA</w:t>
      </w:r>
      <w:r w:rsidR="00F6787E" w:rsidRPr="0036377D">
        <w:t xml:space="preserve"> 11 </w:t>
      </w:r>
      <w:r w:rsidR="00D9690E" w:rsidRPr="0036377D">
        <w:t xml:space="preserve">v tloušťce </w:t>
      </w:r>
      <w:proofErr w:type="gramStart"/>
      <w:r w:rsidR="00D9690E" w:rsidRPr="0036377D">
        <w:t>40mm</w:t>
      </w:r>
      <w:proofErr w:type="gramEnd"/>
      <w:r w:rsidR="00D9690E" w:rsidRPr="0036377D">
        <w:t>.</w:t>
      </w:r>
      <w:r w:rsidRPr="0036377D">
        <w:t xml:space="preserve"> Nad touto ochranou bude provedena </w:t>
      </w:r>
      <w:r w:rsidR="008E7732" w:rsidRPr="0036377D">
        <w:t>ložní</w:t>
      </w:r>
      <w:r w:rsidRPr="0036377D">
        <w:t xml:space="preserve"> vrstva z</w:t>
      </w:r>
      <w:r w:rsidR="008E7732" w:rsidRPr="0036377D">
        <w:t> </w:t>
      </w:r>
      <w:r w:rsidRPr="0036377D">
        <w:t>AC</w:t>
      </w:r>
      <w:r w:rsidR="00B92E41" w:rsidRPr="0036377D">
        <w:t>L</w:t>
      </w:r>
      <w:r w:rsidR="008E7732" w:rsidRPr="0036377D">
        <w:t xml:space="preserve"> </w:t>
      </w:r>
      <w:r w:rsidRPr="0036377D">
        <w:t xml:space="preserve">16+ v tloušťce </w:t>
      </w:r>
      <w:proofErr w:type="gramStart"/>
      <w:r w:rsidRPr="0036377D">
        <w:t>60mm</w:t>
      </w:r>
      <w:proofErr w:type="gramEnd"/>
      <w:r w:rsidRPr="0036377D">
        <w:t>, po provedení postřiku z </w:t>
      </w:r>
      <w:proofErr w:type="spellStart"/>
      <w:r w:rsidRPr="0036377D">
        <w:t>kationaktivní</w:t>
      </w:r>
      <w:proofErr w:type="spellEnd"/>
      <w:r w:rsidRPr="0036377D">
        <w:t xml:space="preserve"> emulze bude provedena finální obrusná vrstva z ACO 11 v tloušťce 40mm.</w:t>
      </w:r>
    </w:p>
    <w:p w14:paraId="45212C8C" w14:textId="77777777" w:rsidR="007A135D" w:rsidRPr="0036377D" w:rsidRDefault="007A135D" w:rsidP="008E7732">
      <w:r w:rsidRPr="0036377D">
        <w:t xml:space="preserve">Konstrukce mostu je navržena jako integrovaná rámová konstrukce bez ložisek a mostních závěrů, proto bude na konci mostu obrusná vrstva provedena jako vyztužená, tak aby se zabránilo vzniku tahových trhlin vznikajících dilatačními posuny konstrukce mostu. Dále bude na konci mostu provedeno proříznutí vozovky, tak aby případné tahové trhliny vznikly pouze v těchto místech.  </w:t>
      </w:r>
    </w:p>
    <w:p w14:paraId="24B6BD98" w14:textId="77777777" w:rsidR="007A135D" w:rsidRPr="0029145B" w:rsidRDefault="007A135D" w:rsidP="007A135D">
      <w:pPr>
        <w:pStyle w:val="Zkladntext"/>
        <w:ind w:left="567" w:right="567"/>
        <w:rPr>
          <w:rFonts w:ascii="Arial" w:hAnsi="Arial" w:cs="Arial"/>
          <w:szCs w:val="24"/>
          <w:highlight w:val="yellow"/>
        </w:rPr>
      </w:pPr>
    </w:p>
    <w:p w14:paraId="119435AE" w14:textId="63A9084D" w:rsidR="007A135D" w:rsidRPr="000B6391" w:rsidRDefault="00767D3B" w:rsidP="00767D3B">
      <w:pPr>
        <w:pStyle w:val="Nadpis3"/>
      </w:pPr>
      <w:r w:rsidRPr="000B6391">
        <w:t xml:space="preserve"> </w:t>
      </w:r>
      <w:r w:rsidR="007A135D" w:rsidRPr="000B6391">
        <w:t>Zábradlí a svodidla na mostě</w:t>
      </w:r>
    </w:p>
    <w:p w14:paraId="7F504363" w14:textId="5996484E" w:rsidR="007A135D" w:rsidRPr="000B6391" w:rsidRDefault="007A135D" w:rsidP="00767D3B">
      <w:r w:rsidRPr="000B6391">
        <w:t xml:space="preserve">Na mostě je oboustranně navrženo ocelové zábradelní svodidlo s úrovní zadržení H2, pozinkované a opatřené nátěrem dle TP zhotovitele (viz. výkres). Chodník není zřízen. </w:t>
      </w:r>
    </w:p>
    <w:p w14:paraId="2E15B7FA" w14:textId="77777777" w:rsidR="009B69AA" w:rsidRPr="000B6391" w:rsidRDefault="007A135D" w:rsidP="00767D3B">
      <w:r w:rsidRPr="000B6391">
        <w:t xml:space="preserve">Na svodidlech mezi dílci na </w:t>
      </w:r>
      <w:r w:rsidR="009B69AA" w:rsidRPr="000B6391">
        <w:t>komunikaci</w:t>
      </w:r>
      <w:r w:rsidRPr="000B6391">
        <w:t xml:space="preserve"> a křídly bude provedena dilatace. </w:t>
      </w:r>
    </w:p>
    <w:p w14:paraId="30DBBC1A" w14:textId="4690B659" w:rsidR="007A135D" w:rsidRPr="00D55D8B" w:rsidRDefault="007A135D" w:rsidP="00767D3B">
      <w:r w:rsidRPr="00D55D8B">
        <w:t>Svodidla i zábradlí budou na povrchu římsy kotvena pomocí ocelových nerezových hmoždinek, patní plechy sloupků svodidel budou podlity vhodným materiálem zajišťujícím ochranu oceli prvku i vodotěsnost zálivky.</w:t>
      </w:r>
    </w:p>
    <w:p w14:paraId="45BA4E20" w14:textId="6A7CF91C" w:rsidR="007A135D" w:rsidRPr="00D55D8B" w:rsidRDefault="007A135D" w:rsidP="00526ED6">
      <w:r w:rsidRPr="00D55D8B">
        <w:t>Připomínám, že horní madla zábradlí jsou spolu s hranami říms částmi konstrukce mostu prostorově nejvíce vnímanými a musí být dokonale vyrovnány!</w:t>
      </w:r>
    </w:p>
    <w:p w14:paraId="1753F147" w14:textId="77777777" w:rsidR="007A135D" w:rsidRPr="0029145B" w:rsidRDefault="007A135D" w:rsidP="007A135D">
      <w:pPr>
        <w:pStyle w:val="Zkladntext"/>
        <w:ind w:left="567" w:right="567"/>
        <w:rPr>
          <w:rFonts w:ascii="Arial" w:hAnsi="Arial" w:cs="Arial"/>
          <w:szCs w:val="24"/>
          <w:highlight w:val="yellow"/>
        </w:rPr>
      </w:pPr>
    </w:p>
    <w:p w14:paraId="0A5BE77F" w14:textId="3F369A50" w:rsidR="007A135D" w:rsidRPr="00793A8E" w:rsidRDefault="002D60A0" w:rsidP="002D60A0">
      <w:pPr>
        <w:pStyle w:val="Nadpis3"/>
      </w:pPr>
      <w:r w:rsidRPr="00793A8E">
        <w:t xml:space="preserve"> </w:t>
      </w:r>
      <w:r w:rsidR="007A135D" w:rsidRPr="00793A8E">
        <w:t>Úprava pod mostem, odláždění</w:t>
      </w:r>
    </w:p>
    <w:p w14:paraId="69791139" w14:textId="04AFDC1B" w:rsidR="00396F0D" w:rsidRPr="00AC79B5" w:rsidRDefault="00C0084C" w:rsidP="002D60A0">
      <w:r w:rsidRPr="00793A8E">
        <w:t xml:space="preserve">Koryto potoka pod mostem bude upraveno dle výkresové dokumentace lomovým kamenem </w:t>
      </w:r>
      <w:proofErr w:type="spellStart"/>
      <w:r w:rsidRPr="00793A8E">
        <w:t>tl</w:t>
      </w:r>
      <w:proofErr w:type="spellEnd"/>
      <w:r w:rsidRPr="00793A8E">
        <w:t xml:space="preserve">. </w:t>
      </w:r>
      <w:proofErr w:type="gramStart"/>
      <w:r w:rsidRPr="00793A8E">
        <w:t>200mm</w:t>
      </w:r>
      <w:proofErr w:type="gramEnd"/>
      <w:r w:rsidRPr="00793A8E">
        <w:t xml:space="preserve"> do betonového lože </w:t>
      </w:r>
      <w:proofErr w:type="spellStart"/>
      <w:r w:rsidRPr="00793A8E">
        <w:t>tl</w:t>
      </w:r>
      <w:proofErr w:type="spellEnd"/>
      <w:r w:rsidRPr="00793A8E">
        <w:t xml:space="preserve">. 100mm. </w:t>
      </w:r>
      <w:r w:rsidR="00B62338" w:rsidRPr="00793A8E">
        <w:t>Jakost betonu betonového lože bude min. C25/</w:t>
      </w:r>
      <w:proofErr w:type="gramStart"/>
      <w:r w:rsidR="00B62338" w:rsidRPr="00793A8E">
        <w:t>30-XF3</w:t>
      </w:r>
      <w:proofErr w:type="gramEnd"/>
      <w:r w:rsidR="00B62338" w:rsidRPr="00793A8E">
        <w:t>.</w:t>
      </w:r>
      <w:r w:rsidR="00396F0D" w:rsidRPr="00793A8E">
        <w:t xml:space="preserve"> Vyspárováním spár bude provedeno cementovou maltou s šířkou spár max. 30 </w:t>
      </w:r>
      <w:r w:rsidR="00396F0D" w:rsidRPr="00793A8E">
        <w:lastRenderedPageBreak/>
        <w:t xml:space="preserve">mm. Minimální rozměr kamene musí být 150 mm. Kámen použitý pro opevnění musí být trvanlivý, odolný proti </w:t>
      </w:r>
      <w:proofErr w:type="spellStart"/>
      <w:r w:rsidR="00396F0D" w:rsidRPr="00793A8E">
        <w:t>obrusu</w:t>
      </w:r>
      <w:proofErr w:type="spellEnd"/>
      <w:r w:rsidR="00396F0D" w:rsidRPr="00793A8E">
        <w:t xml:space="preserve"> a mrazu. Bude použit kámen o pevnost v tlaku min 30 </w:t>
      </w:r>
      <w:proofErr w:type="spellStart"/>
      <w:r w:rsidR="00396F0D" w:rsidRPr="00793A8E">
        <w:t>MPa</w:t>
      </w:r>
      <w:proofErr w:type="spellEnd"/>
      <w:r w:rsidR="00396F0D" w:rsidRPr="00793A8E">
        <w:t xml:space="preserve">, maximální nasákavosti 1,5% objemové hmotnosti a součinitelem odolnosti proti mrazu 0,75 </w:t>
      </w:r>
      <w:r w:rsidR="00396F0D" w:rsidRPr="00AC79B5">
        <w:t xml:space="preserve">(při </w:t>
      </w:r>
      <w:proofErr w:type="gramStart"/>
      <w:r w:rsidR="00396F0D" w:rsidRPr="00AC79B5">
        <w:t>25-ti</w:t>
      </w:r>
      <w:proofErr w:type="gramEnd"/>
      <w:r w:rsidR="00396F0D" w:rsidRPr="00AC79B5">
        <w:t xml:space="preserve"> zmrazovacích cyklech).</w:t>
      </w:r>
    </w:p>
    <w:p w14:paraId="4E55B1E6" w14:textId="554E71CC" w:rsidR="007A135D" w:rsidRPr="00AC79B5" w:rsidRDefault="00D606D7" w:rsidP="00396F0D">
      <w:r w:rsidRPr="00AC79B5">
        <w:t xml:space="preserve">Nově upravené zadlážděné koryto pod mostem bude napojeno na stávající koryto potoka. </w:t>
      </w:r>
      <w:r w:rsidR="00552E91" w:rsidRPr="00AC79B5">
        <w:t xml:space="preserve">Na obou koncích zadlážděný bude proveden ukončovací betonový práh a navazující přechodový klín z lomového kamene. </w:t>
      </w:r>
    </w:p>
    <w:p w14:paraId="26852EA9" w14:textId="31B3BCA8" w:rsidR="00F73224" w:rsidRPr="00AC79B5" w:rsidRDefault="00563C63" w:rsidP="00AC79B5">
      <w:pPr>
        <w:rPr>
          <w:rFonts w:ascii="Arial" w:hAnsi="Arial" w:cs="Arial"/>
          <w:szCs w:val="24"/>
        </w:rPr>
      </w:pPr>
      <w:r w:rsidRPr="00AC79B5">
        <w:t xml:space="preserve">V rámci úpravy koryta pod mostem bude upravena i stávající nezpevněná přístupová cesta. Zadláždění bude provedeno stejným způsobem, jako u </w:t>
      </w:r>
      <w:proofErr w:type="spellStart"/>
      <w:r w:rsidRPr="00AC79B5">
        <w:t>z</w:t>
      </w:r>
      <w:r w:rsidR="00AC79B5" w:rsidRPr="00AC79B5">
        <w:t>býlé</w:t>
      </w:r>
      <w:proofErr w:type="spellEnd"/>
      <w:r w:rsidR="00AC79B5" w:rsidRPr="00AC79B5">
        <w:t xml:space="preserve"> části koryta pod mostem.</w:t>
      </w:r>
    </w:p>
    <w:p w14:paraId="017D7C46" w14:textId="46153078" w:rsidR="00F73224" w:rsidRPr="0029145B" w:rsidRDefault="00F73224" w:rsidP="007A135D">
      <w:pPr>
        <w:pStyle w:val="Zkladntext"/>
        <w:ind w:left="567" w:right="567" w:firstLine="153"/>
        <w:rPr>
          <w:rFonts w:ascii="Arial" w:hAnsi="Arial" w:cs="Arial"/>
          <w:szCs w:val="24"/>
          <w:highlight w:val="yellow"/>
        </w:rPr>
      </w:pPr>
    </w:p>
    <w:p w14:paraId="3DA076B0" w14:textId="77777777" w:rsidR="00F73224" w:rsidRPr="00AC79B5" w:rsidRDefault="00F73224" w:rsidP="007A135D">
      <w:pPr>
        <w:pStyle w:val="Zkladntext"/>
        <w:ind w:left="567" w:right="567" w:firstLine="153"/>
        <w:rPr>
          <w:rFonts w:ascii="Arial" w:hAnsi="Arial" w:cs="Arial"/>
          <w:szCs w:val="24"/>
        </w:rPr>
      </w:pPr>
    </w:p>
    <w:p w14:paraId="570AA60F" w14:textId="0BFF315E" w:rsidR="007A135D" w:rsidRPr="00AC79B5" w:rsidRDefault="007027F1" w:rsidP="007027F1">
      <w:pPr>
        <w:pStyle w:val="Nadpis2"/>
      </w:pPr>
      <w:r w:rsidRPr="00AC79B5">
        <w:t xml:space="preserve"> </w:t>
      </w:r>
      <w:r w:rsidR="007A135D" w:rsidRPr="00AC79B5">
        <w:t>Vybavení mostu a doplňující podmínky</w:t>
      </w:r>
    </w:p>
    <w:p w14:paraId="4E916C02" w14:textId="77777777" w:rsidR="007A135D" w:rsidRPr="00AC79B5" w:rsidRDefault="007A135D" w:rsidP="007A135D">
      <w:pPr>
        <w:pStyle w:val="Zkladntext"/>
        <w:ind w:left="567" w:right="567" w:firstLine="153"/>
        <w:rPr>
          <w:rFonts w:ascii="Arial" w:hAnsi="Arial" w:cs="Arial"/>
          <w:b/>
          <w:bCs/>
          <w:szCs w:val="24"/>
        </w:rPr>
      </w:pPr>
    </w:p>
    <w:p w14:paraId="3BE96B68" w14:textId="3D7F5E7B" w:rsidR="007A135D" w:rsidRPr="00AC79B5" w:rsidRDefault="007027F1" w:rsidP="007027F1">
      <w:pPr>
        <w:pStyle w:val="Nadpis3"/>
      </w:pPr>
      <w:r w:rsidRPr="00AC79B5">
        <w:t xml:space="preserve"> </w:t>
      </w:r>
      <w:r w:rsidR="007A135D" w:rsidRPr="00AC79B5">
        <w:t>Nátěry</w:t>
      </w:r>
    </w:p>
    <w:p w14:paraId="617BCCD1" w14:textId="590411E7" w:rsidR="007A135D" w:rsidRPr="00AC79B5" w:rsidRDefault="007A135D" w:rsidP="007027F1">
      <w:pPr>
        <w:pStyle w:val="Nadpis4"/>
        <w:numPr>
          <w:ilvl w:val="0"/>
          <w:numId w:val="0"/>
        </w:numPr>
      </w:pPr>
      <w:r w:rsidRPr="00AC79B5">
        <w:t xml:space="preserve">Římsy </w:t>
      </w:r>
    </w:p>
    <w:p w14:paraId="656D685B" w14:textId="77777777" w:rsidR="007A135D" w:rsidRPr="00AC79B5" w:rsidRDefault="007A135D" w:rsidP="00F73224">
      <w:r w:rsidRPr="00AC79B5">
        <w:t>Betonové povrchy říms eventuálně vystavené působení chemických posypových materiálů budou opatřeny nátěry proti těmto vlivům v rozsahu 250 mm od obrubníkové hrany.</w:t>
      </w:r>
    </w:p>
    <w:p w14:paraId="677F8833" w14:textId="3747D005" w:rsidR="007A135D" w:rsidRPr="00AC79B5" w:rsidRDefault="00F73224" w:rsidP="00F73224">
      <w:pPr>
        <w:pStyle w:val="Zkladntext"/>
        <w:ind w:right="567"/>
        <w:rPr>
          <w:b/>
          <w:i/>
          <w:snapToGrid/>
        </w:rPr>
      </w:pPr>
      <w:r w:rsidRPr="00AC79B5">
        <w:rPr>
          <w:b/>
          <w:i/>
          <w:snapToGrid/>
        </w:rPr>
        <w:tab/>
      </w:r>
      <w:r w:rsidR="007A135D" w:rsidRPr="00AC79B5">
        <w:rPr>
          <w:b/>
          <w:i/>
          <w:snapToGrid/>
        </w:rPr>
        <w:t>Betonové konstrukce na styku se zeminou</w:t>
      </w:r>
    </w:p>
    <w:p w14:paraId="22990AA2" w14:textId="77777777" w:rsidR="007A135D" w:rsidRPr="00ED0B5F" w:rsidRDefault="007A135D" w:rsidP="00F73224">
      <w:r w:rsidRPr="00ED0B5F">
        <w:t>Všechny konstrukce spodní stavby v kontaktu se zeminou se opatří izolací (nátěrem) proti zemní vlhkosti.</w:t>
      </w:r>
    </w:p>
    <w:p w14:paraId="36AF6209" w14:textId="1BC6C994" w:rsidR="007A135D" w:rsidRPr="00ED0B5F" w:rsidRDefault="007A135D" w:rsidP="00F73224">
      <w:pPr>
        <w:pStyle w:val="Zkladntext"/>
        <w:ind w:right="567"/>
        <w:rPr>
          <w:rFonts w:ascii="Arial" w:hAnsi="Arial" w:cs="Arial"/>
          <w:szCs w:val="24"/>
        </w:rPr>
      </w:pPr>
      <w:r w:rsidRPr="00ED0B5F">
        <w:rPr>
          <w:b/>
          <w:i/>
          <w:snapToGrid/>
        </w:rPr>
        <w:t xml:space="preserve">Ocelové konstrukce </w:t>
      </w:r>
    </w:p>
    <w:p w14:paraId="1202120E" w14:textId="5CBB927D" w:rsidR="007A135D" w:rsidRPr="00ED0B5F" w:rsidRDefault="007A135D" w:rsidP="0019424C">
      <w:pPr>
        <w:rPr>
          <w:rFonts w:ascii="Arial" w:hAnsi="Arial" w:cs="Arial"/>
          <w:szCs w:val="24"/>
        </w:rPr>
      </w:pPr>
      <w:r w:rsidRPr="00ED0B5F">
        <w:t xml:space="preserve">Protikorozní ochrana (PKO) zábradlí a zábradelních svodidel bude provedena pro stupeň korozní agresivity C4 dle ČSN EN ISO 12944-1 až 8, životnost ochranného systému velmi vysoká - 15 let, tzn. kombinovaný nátěrový systém ve skladbě žárové zinkování ponorem Zn 80 µm dle ČSN ISO 1461 + např. 2 x epoxidový nátěr 150 µm plněný lamelárními nebo vláknitými pigmenty + alifatický polyuretanový nátěr 60 µm, odstín RAL </w:t>
      </w:r>
      <w:r w:rsidR="00411FCC" w:rsidRPr="00ED0B5F">
        <w:t>6017</w:t>
      </w:r>
      <w:r w:rsidRPr="00ED0B5F">
        <w:t xml:space="preserve"> </w:t>
      </w:r>
      <w:r w:rsidR="00411FCC" w:rsidRPr="00ED0B5F">
        <w:t>–</w:t>
      </w:r>
      <w:r w:rsidRPr="00ED0B5F">
        <w:t xml:space="preserve"> </w:t>
      </w:r>
      <w:r w:rsidR="00411FCC" w:rsidRPr="00ED0B5F">
        <w:t>Májová zeleň</w:t>
      </w:r>
      <w:r w:rsidRPr="00ED0B5F">
        <w:t>. Nátěrový systém bude proveden dle certifikovaných zvyklostí zhotovitele.</w:t>
      </w:r>
    </w:p>
    <w:p w14:paraId="747B6DCA" w14:textId="19522E1A" w:rsidR="007A135D" w:rsidRPr="000A0B2B" w:rsidRDefault="00F73224" w:rsidP="00F73224">
      <w:pPr>
        <w:pStyle w:val="Nadpis3"/>
      </w:pPr>
      <w:r w:rsidRPr="000A0B2B">
        <w:lastRenderedPageBreak/>
        <w:t xml:space="preserve"> </w:t>
      </w:r>
      <w:r w:rsidR="007A135D" w:rsidRPr="000A0B2B">
        <w:t xml:space="preserve">Odvodnění </w:t>
      </w:r>
    </w:p>
    <w:p w14:paraId="3E2FC765" w14:textId="61BC18E8" w:rsidR="007A135D" w:rsidRPr="000A0B2B" w:rsidRDefault="007A135D" w:rsidP="00464A7B">
      <w:r w:rsidRPr="000A0B2B">
        <w:t>Odvodnění srážkové vody z povrchu vozovky je v rámci mostu zajištěno podélným</w:t>
      </w:r>
      <w:r w:rsidR="00830DA0" w:rsidRPr="000A0B2B">
        <w:t xml:space="preserve"> </w:t>
      </w:r>
      <w:r w:rsidR="006B0764" w:rsidRPr="000A0B2B">
        <w:t>sklonem</w:t>
      </w:r>
      <w:r w:rsidRPr="000A0B2B">
        <w:t xml:space="preserve"> a následně na terén</w:t>
      </w:r>
      <w:r w:rsidR="00464A7B" w:rsidRPr="000A0B2B">
        <w:t xml:space="preserve"> pomocí příčného sklonu vozovky. Navržený podélný sklon vozovky na mostě </w:t>
      </w:r>
      <w:r w:rsidR="006B0764" w:rsidRPr="000A0B2B">
        <w:t xml:space="preserve">odpovídá stávajícímu stavu komunikace </w:t>
      </w:r>
      <w:r w:rsidR="00165F0D" w:rsidRPr="000A0B2B">
        <w:t xml:space="preserve">a je </w:t>
      </w:r>
      <w:r w:rsidR="000A0B2B" w:rsidRPr="000A0B2B">
        <w:t>blíže popsán na výkresu komunikace.</w:t>
      </w:r>
    </w:p>
    <w:p w14:paraId="2E89796C" w14:textId="4A45923C" w:rsidR="007A135D" w:rsidRPr="000A0B2B" w:rsidRDefault="0019424C" w:rsidP="0019424C">
      <w:pPr>
        <w:pStyle w:val="Nadpis3"/>
      </w:pPr>
      <w:r w:rsidRPr="000A0B2B">
        <w:t xml:space="preserve"> </w:t>
      </w:r>
      <w:r w:rsidR="007A135D" w:rsidRPr="000A0B2B">
        <w:t xml:space="preserve">Letopočet </w:t>
      </w:r>
    </w:p>
    <w:p w14:paraId="6B0402B7" w14:textId="354BA584" w:rsidR="007A135D" w:rsidRPr="000A0B2B" w:rsidRDefault="007A135D" w:rsidP="0019424C">
      <w:r w:rsidRPr="000A0B2B">
        <w:t>Letopočet výstavby mostu bude vyznačen pomocí matrice vložené do bednění obou dříků opěr mostu. Letopočty budou umístěny v ose dříků s horní hranou číslic 350</w:t>
      </w:r>
      <w:r w:rsidR="00963E72" w:rsidRPr="000A0B2B">
        <w:t xml:space="preserve"> </w:t>
      </w:r>
      <w:r w:rsidRPr="000A0B2B">
        <w:t xml:space="preserve">mm pod spodní hranou desky mostovky. </w:t>
      </w:r>
    </w:p>
    <w:p w14:paraId="72C5B603" w14:textId="058AEC81" w:rsidR="007A135D" w:rsidRPr="000A0B2B" w:rsidRDefault="00963E72" w:rsidP="00963E72">
      <w:pPr>
        <w:pStyle w:val="Nadpis3"/>
      </w:pPr>
      <w:r w:rsidRPr="000A0B2B">
        <w:t xml:space="preserve"> </w:t>
      </w:r>
      <w:r w:rsidR="007A135D" w:rsidRPr="000A0B2B">
        <w:t xml:space="preserve">Cizí zařízení na mostě </w:t>
      </w:r>
    </w:p>
    <w:p w14:paraId="25E4768B" w14:textId="1B285842" w:rsidR="007A135D" w:rsidRPr="000A0B2B" w:rsidRDefault="007A135D" w:rsidP="00856780">
      <w:r w:rsidRPr="000A0B2B">
        <w:t xml:space="preserve">Na mostě </w:t>
      </w:r>
      <w:r w:rsidR="00856780" w:rsidRPr="000A0B2B">
        <w:t>ne</w:t>
      </w:r>
      <w:r w:rsidRPr="000A0B2B">
        <w:t>budou instalována cizí zařízení.</w:t>
      </w:r>
    </w:p>
    <w:p w14:paraId="48A48A3D" w14:textId="77777777" w:rsidR="007A135D" w:rsidRPr="0029145B" w:rsidRDefault="007A135D" w:rsidP="007A135D">
      <w:pPr>
        <w:pStyle w:val="Zkladntext"/>
        <w:ind w:left="567" w:right="567"/>
        <w:rPr>
          <w:rFonts w:ascii="Arial" w:hAnsi="Arial" w:cs="Arial"/>
          <w:szCs w:val="24"/>
          <w:highlight w:val="yellow"/>
        </w:rPr>
      </w:pPr>
    </w:p>
    <w:p w14:paraId="6B581488" w14:textId="652E3693" w:rsidR="007A135D" w:rsidRPr="00F44448" w:rsidRDefault="00856780" w:rsidP="00856780">
      <w:pPr>
        <w:pStyle w:val="Nadpis3"/>
      </w:pPr>
      <w:r w:rsidRPr="00F44448">
        <w:t xml:space="preserve"> </w:t>
      </w:r>
      <w:r w:rsidR="007A135D" w:rsidRPr="00F44448">
        <w:t xml:space="preserve">Řešení protikorozní ochrany, ochrany proti agresivnímu prostředí a bludným proudům </w:t>
      </w:r>
    </w:p>
    <w:p w14:paraId="2D18A576" w14:textId="77777777" w:rsidR="007A135D" w:rsidRPr="00F44448" w:rsidRDefault="007A135D" w:rsidP="00086B51">
      <w:r w:rsidRPr="00F44448">
        <w:t xml:space="preserve">Řešení protikorozní ochrany ocelových konstrukcí je řešeno </w:t>
      </w:r>
      <w:proofErr w:type="gramStart"/>
      <w:r w:rsidRPr="00F44448">
        <w:t>nátěry  dle</w:t>
      </w:r>
      <w:proofErr w:type="gramEnd"/>
      <w:r w:rsidRPr="00F44448">
        <w:t xml:space="preserve"> kapitoly 4.3.1.3. Ochrana betonových konstrukcí proti agresivnímu prostředí bude zajištěna ochrannými nátěry betonu na styku se zeminou a dále volbou betonu pro jednotlivé konstrukce a typy prostředí v souladu s ČSN EN 206. Ochrana proti bludným proudům bude zajištěna souborem následujících opatření: </w:t>
      </w:r>
    </w:p>
    <w:p w14:paraId="259063AE" w14:textId="77777777" w:rsidR="007A135D" w:rsidRPr="00F44448" w:rsidRDefault="007A135D" w:rsidP="00086B51">
      <w:r w:rsidRPr="00F44448">
        <w:t xml:space="preserve">Primární ochrana: beton bude odpovídat ČSN EN 206-1 (krytí výztuže, nevodivé distanční podložky, vhodný druh cementu, kamenivo, </w:t>
      </w:r>
      <w:proofErr w:type="spellStart"/>
      <w:r w:rsidRPr="00F44448">
        <w:t>záměsová</w:t>
      </w:r>
      <w:proofErr w:type="spellEnd"/>
      <w:r w:rsidRPr="00F44448">
        <w:t xml:space="preserve"> </w:t>
      </w:r>
      <w:proofErr w:type="gramStart"/>
      <w:r w:rsidRPr="00F44448">
        <w:t>voda….</w:t>
      </w:r>
      <w:proofErr w:type="gramEnd"/>
      <w:r w:rsidRPr="00F44448">
        <w:t xml:space="preserve">atd.) </w:t>
      </w:r>
    </w:p>
    <w:p w14:paraId="2F4CCC73" w14:textId="77777777" w:rsidR="007A135D" w:rsidRPr="00F44448" w:rsidRDefault="007A135D" w:rsidP="00086B51">
      <w:r w:rsidRPr="00F44448">
        <w:t>Sekundární ochrana: asfaltové nátěry proti zemní vlhkosti</w:t>
      </w:r>
    </w:p>
    <w:p w14:paraId="58A827FB" w14:textId="52D5DC2B" w:rsidR="007A135D" w:rsidRPr="00F44448" w:rsidRDefault="007A135D" w:rsidP="00086B51">
      <w:r w:rsidRPr="00F44448">
        <w:t>Konstrukční opatření: budou provedena dle TP124 článek 5.4. Tato opatření spočívají v provaření výztuže uvnitř jednotlivých prvků mostu (základy, opěry, nosná konstrukce) a zároveň v provaření výztuže těchto prvků navzájem. Dále budou na mostě osazeny vývody pro měření bludných proudů.</w:t>
      </w:r>
    </w:p>
    <w:p w14:paraId="4612B727" w14:textId="3B2FF9D8" w:rsidR="007A135D" w:rsidRDefault="007A135D" w:rsidP="007A135D">
      <w:pPr>
        <w:pStyle w:val="Zkladntext"/>
        <w:ind w:left="567" w:right="567"/>
        <w:rPr>
          <w:rFonts w:ascii="Arial" w:hAnsi="Arial" w:cs="Arial"/>
          <w:szCs w:val="24"/>
          <w:highlight w:val="yellow"/>
        </w:rPr>
      </w:pPr>
    </w:p>
    <w:p w14:paraId="3A909601" w14:textId="77777777" w:rsidR="00883EE8" w:rsidRPr="0029145B" w:rsidRDefault="00883EE8" w:rsidP="007A135D">
      <w:pPr>
        <w:pStyle w:val="Zkladntext"/>
        <w:ind w:left="567" w:right="567"/>
        <w:rPr>
          <w:rFonts w:ascii="Arial" w:hAnsi="Arial" w:cs="Arial"/>
          <w:szCs w:val="24"/>
          <w:highlight w:val="yellow"/>
        </w:rPr>
      </w:pPr>
    </w:p>
    <w:p w14:paraId="57092D61" w14:textId="34172D31" w:rsidR="007A135D" w:rsidRPr="004036DE" w:rsidRDefault="00086B51" w:rsidP="00086B51">
      <w:pPr>
        <w:pStyle w:val="Nadpis1"/>
      </w:pPr>
      <w:r w:rsidRPr="004036DE">
        <w:lastRenderedPageBreak/>
        <w:t xml:space="preserve"> </w:t>
      </w:r>
      <w:r w:rsidR="007A135D" w:rsidRPr="004036DE">
        <w:t>Konstrukce vozovek mimo most</w:t>
      </w:r>
    </w:p>
    <w:p w14:paraId="152FEFAA" w14:textId="6023B53C" w:rsidR="00883EE8" w:rsidRPr="00883EE8" w:rsidRDefault="00883EE8" w:rsidP="00883EE8">
      <w:r w:rsidRPr="004036DE">
        <w:t>Na řešené silnici III/</w:t>
      </w:r>
      <w:r w:rsidR="00D30842" w:rsidRPr="004036DE">
        <w:t>38714</w:t>
      </w:r>
      <w:r w:rsidRPr="004036DE">
        <w:t xml:space="preserve"> nejsou intenzity dopravy</w:t>
      </w:r>
      <w:r w:rsidRPr="00883EE8">
        <w:t xml:space="preserve"> známy</w:t>
      </w:r>
      <w:r w:rsidR="00D30842">
        <w:t xml:space="preserve">. </w:t>
      </w:r>
      <w:r w:rsidRPr="00883EE8">
        <w:t>V dalším návrhu se</w:t>
      </w:r>
      <w:r w:rsidR="00D30842">
        <w:t xml:space="preserve"> </w:t>
      </w:r>
      <w:r w:rsidRPr="00883EE8">
        <w:t>uvažuje třída dopravního zatížení TDZ IV (101 až 500 TNV za den).</w:t>
      </w:r>
    </w:p>
    <w:p w14:paraId="7CE54ADE" w14:textId="358E3463" w:rsidR="00883EE8" w:rsidRDefault="00883EE8" w:rsidP="00883EE8">
      <w:r w:rsidRPr="00883EE8">
        <w:t>Skladba vozovky komunikace je navržena s krytem z asfaltových vrstev odpovídající úrovni návrhového</w:t>
      </w:r>
      <w:r w:rsidR="00D30842">
        <w:t xml:space="preserve"> </w:t>
      </w:r>
      <w:r w:rsidRPr="00883EE8">
        <w:t xml:space="preserve">porušení vozovky D1, IV. třídě dopravního zatížení a typu podloží PIII (Edef,2 = 45 </w:t>
      </w:r>
      <w:proofErr w:type="spellStart"/>
      <w:r w:rsidRPr="00883EE8">
        <w:t>MPa</w:t>
      </w:r>
      <w:proofErr w:type="spellEnd"/>
      <w:r w:rsidRPr="00883EE8">
        <w:t>)</w:t>
      </w:r>
      <w:r w:rsidR="00803F75" w:rsidRPr="00803F75">
        <w:rPr>
          <w:rFonts w:ascii="TimesNewRomanPSMT" w:hAnsi="TimesNewRomanPSMT" w:cs="TimesNewRomanPSMT"/>
          <w:szCs w:val="24"/>
        </w:rPr>
        <w:t xml:space="preserve"> </w:t>
      </w:r>
      <w:r w:rsidR="00803F75">
        <w:rPr>
          <w:rFonts w:ascii="TimesNewRomanPSMT" w:hAnsi="TimesNewRomanPSMT" w:cs="TimesNewRomanPSMT"/>
          <w:szCs w:val="24"/>
        </w:rPr>
        <w:t>na návrhové období 25 let.</w:t>
      </w:r>
    </w:p>
    <w:p w14:paraId="00E9389A" w14:textId="30D52BC6" w:rsidR="00CE451D" w:rsidRDefault="004036DE" w:rsidP="00883EE8">
      <w:r w:rsidRPr="004036DE">
        <w:rPr>
          <w:noProof/>
        </w:rPr>
        <w:drawing>
          <wp:inline distT="0" distB="0" distL="0" distR="0" wp14:anchorId="7CFD0A04" wp14:editId="27E4A9B1">
            <wp:extent cx="5760720" cy="3159760"/>
            <wp:effectExtent l="0" t="0" r="0" b="254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3159760"/>
                    </a:xfrm>
                    <a:prstGeom prst="rect">
                      <a:avLst/>
                    </a:prstGeom>
                  </pic:spPr>
                </pic:pic>
              </a:graphicData>
            </a:graphic>
          </wp:inline>
        </w:drawing>
      </w:r>
    </w:p>
    <w:p w14:paraId="6A7AEFA2" w14:textId="4419D157" w:rsidR="007A135D" w:rsidRPr="00803F75" w:rsidRDefault="007A135D" w:rsidP="00883EE8">
      <w:pPr>
        <w:pStyle w:val="Nadpis1"/>
      </w:pPr>
      <w:r w:rsidRPr="00803F75">
        <w:t>Provádění konstrukcí a použité materiály</w:t>
      </w:r>
    </w:p>
    <w:p w14:paraId="09481530" w14:textId="77777777" w:rsidR="007A135D" w:rsidRPr="0029145B" w:rsidRDefault="007A135D" w:rsidP="007A135D">
      <w:pPr>
        <w:pStyle w:val="Zkladntext"/>
        <w:ind w:left="567" w:right="567"/>
        <w:rPr>
          <w:rFonts w:ascii="Arial" w:hAnsi="Arial" w:cs="Arial"/>
          <w:szCs w:val="24"/>
          <w:highlight w:val="yellow"/>
        </w:rPr>
      </w:pPr>
    </w:p>
    <w:p w14:paraId="2D61852A" w14:textId="3FC361A2" w:rsidR="007A135D" w:rsidRPr="00FF7D77" w:rsidRDefault="000D6C8F" w:rsidP="000D6C8F">
      <w:pPr>
        <w:pStyle w:val="Nadpis2"/>
      </w:pPr>
      <w:r w:rsidRPr="00FF7D77">
        <w:t xml:space="preserve"> </w:t>
      </w:r>
      <w:r w:rsidR="007A135D" w:rsidRPr="00FF7D77">
        <w:t xml:space="preserve">Postup a technologie výstavby mostu </w:t>
      </w:r>
    </w:p>
    <w:p w14:paraId="113E74FA" w14:textId="63B4A383" w:rsidR="007A135D" w:rsidRPr="00FF7D77" w:rsidRDefault="007A135D" w:rsidP="00076FDE">
      <w:r w:rsidRPr="00FF7D77">
        <w:t>Provádění veškerých prací musí odpovídat TKP PK a příslušným</w:t>
      </w:r>
      <w:r w:rsidR="00274E71" w:rsidRPr="00FF7D77">
        <w:t xml:space="preserve"> </w:t>
      </w:r>
      <w:r w:rsidRPr="00FF7D77">
        <w:t xml:space="preserve">platným normám a předpisům. Výstavba se předpokládá za vyloučeného provozu na místní komunikaci. </w:t>
      </w:r>
    </w:p>
    <w:p w14:paraId="241A50B2" w14:textId="478E9244" w:rsidR="007A135D" w:rsidRPr="00FF7D77" w:rsidRDefault="007A135D" w:rsidP="00076FDE">
      <w:r w:rsidRPr="00FF7D77">
        <w:t xml:space="preserve">Projektová dokumentace není univerzálním návodem pro zhotovení mostu a předpokládá, že osoby účastné na stavbě mostu budou disponovat dostatečnými znalostmi a zkušenostmi s tímto typem staveb a jejich dovednosti budou formálně stvrzeny autorizací v oboru mosty a inženýrské konstrukce. S takto popsanou kvalifikací bude na stavbě trvale přítomen alespoň stavbyvedoucí. </w:t>
      </w:r>
    </w:p>
    <w:p w14:paraId="20968725" w14:textId="3DCEE53B" w:rsidR="007A135D" w:rsidRPr="00FF7D77" w:rsidRDefault="007A135D" w:rsidP="004D146F">
      <w:r w:rsidRPr="00FF7D77">
        <w:lastRenderedPageBreak/>
        <w:t xml:space="preserve">Dokumentace pro </w:t>
      </w:r>
      <w:r w:rsidR="00076FDE" w:rsidRPr="00FF7D77">
        <w:t>stavební povolení</w:t>
      </w:r>
      <w:r w:rsidRPr="00FF7D77">
        <w:t xml:space="preserve"> předpokládá</w:t>
      </w:r>
      <w:r w:rsidR="00076FDE" w:rsidRPr="00FF7D77">
        <w:t xml:space="preserve"> zhotovení dalšího stupně dokumentace, minimálně v rozsahu dokumentace pro provádění stavby.</w:t>
      </w:r>
      <w:r w:rsidRPr="00FF7D77">
        <w:t xml:space="preserve"> </w:t>
      </w:r>
      <w:r w:rsidR="00076FDE" w:rsidRPr="00FF7D77">
        <w:t>P</w:t>
      </w:r>
      <w:r w:rsidRPr="00FF7D77">
        <w:t xml:space="preserve">ro některé konstrukční části </w:t>
      </w:r>
      <w:r w:rsidR="004D146F" w:rsidRPr="00FF7D77">
        <w:t xml:space="preserve">bude nutné </w:t>
      </w:r>
      <w:r w:rsidRPr="00FF7D77">
        <w:t xml:space="preserve">zhotovení dílenské dodavatelské dokumentace např. výztuž, </w:t>
      </w:r>
      <w:proofErr w:type="gramStart"/>
      <w:r w:rsidRPr="00FF7D77">
        <w:t>zábradlí ,</w:t>
      </w:r>
      <w:proofErr w:type="gramEnd"/>
      <w:r w:rsidRPr="00FF7D77">
        <w:t xml:space="preserve"> svodidla apod.</w:t>
      </w:r>
    </w:p>
    <w:p w14:paraId="49CB5F0C" w14:textId="56880264" w:rsidR="007A135D" w:rsidRPr="00FF7D77" w:rsidRDefault="007A135D" w:rsidP="00545E56">
      <w:r w:rsidRPr="00FF7D77">
        <w:t>Před započetím prací musí být ověřena skutečná poloha inženýrských sítí</w:t>
      </w:r>
      <w:r w:rsidR="00545E56" w:rsidRPr="00FF7D77">
        <w:t>.</w:t>
      </w:r>
      <w:r w:rsidRPr="00FF7D77">
        <w:t xml:space="preserve"> </w:t>
      </w:r>
    </w:p>
    <w:p w14:paraId="12E9BA8E" w14:textId="2EABDB3F" w:rsidR="007A135D" w:rsidRPr="0029145B" w:rsidRDefault="007A135D" w:rsidP="00312134">
      <w:pPr>
        <w:rPr>
          <w:rFonts w:ascii="Arial" w:hAnsi="Arial" w:cs="Arial"/>
          <w:szCs w:val="24"/>
          <w:highlight w:val="yellow"/>
        </w:rPr>
      </w:pPr>
      <w:r w:rsidRPr="00FF7D77">
        <w:t>Veškeré stavební práce v ochranném pásmu vedení budou prováděny ručně s maximální opatrností a bez použití mechani</w:t>
      </w:r>
      <w:r w:rsidR="000554E5" w:rsidRPr="00FF7D77">
        <w:t>s</w:t>
      </w:r>
      <w:r w:rsidRPr="00FF7D77">
        <w:t xml:space="preserve">mů a nevhodného nářadí. </w:t>
      </w:r>
    </w:p>
    <w:p w14:paraId="2BA69E5F" w14:textId="77777777" w:rsidR="007A135D" w:rsidRPr="004A5200" w:rsidRDefault="007A135D" w:rsidP="007A58BC">
      <w:r w:rsidRPr="004A5200">
        <w:t>Postup prací:</w:t>
      </w:r>
    </w:p>
    <w:p w14:paraId="3216729C" w14:textId="12C597C1" w:rsidR="007A135D" w:rsidRPr="004A5200" w:rsidRDefault="007A135D" w:rsidP="007A58BC">
      <w:r w:rsidRPr="004A5200">
        <w:t>- Příprava staveniště</w:t>
      </w:r>
      <w:r w:rsidR="00312134">
        <w:t xml:space="preserve">, </w:t>
      </w:r>
      <w:r w:rsidR="00312134" w:rsidRPr="004A5200">
        <w:t>Objízdná trasa, DIO</w:t>
      </w:r>
    </w:p>
    <w:p w14:paraId="4CAEDBC0" w14:textId="77777777" w:rsidR="007A135D" w:rsidRPr="004A5200" w:rsidRDefault="007A135D" w:rsidP="007A58BC">
      <w:r w:rsidRPr="004A5200">
        <w:t xml:space="preserve">- Odstranění vozovkových vrstev na mostě a v jeho bezprostředním okolí </w:t>
      </w:r>
    </w:p>
    <w:p w14:paraId="6B313EFF" w14:textId="0209AFDD" w:rsidR="007A135D" w:rsidRPr="0005674F" w:rsidRDefault="007A135D" w:rsidP="007A58BC">
      <w:r w:rsidRPr="0005674F">
        <w:t xml:space="preserve">- Odstranění stávajícího mostu </w:t>
      </w:r>
      <w:r w:rsidR="004A5200" w:rsidRPr="0005674F">
        <w:t>a křídel</w:t>
      </w:r>
    </w:p>
    <w:p w14:paraId="02456D37" w14:textId="3039E4BD" w:rsidR="007A58BC" w:rsidRPr="0005674F" w:rsidRDefault="007A58BC" w:rsidP="007A58BC">
      <w:r w:rsidRPr="0005674F">
        <w:t>- Kontrola stavu a úrovně základové spáry a odpovídající úprava návrhu mostu</w:t>
      </w:r>
    </w:p>
    <w:p w14:paraId="5B4AAC34" w14:textId="0CF4E1B3" w:rsidR="007A135D" w:rsidRPr="0005674F" w:rsidRDefault="007A135D" w:rsidP="000554E5">
      <w:r w:rsidRPr="0005674F">
        <w:t>- Provedení pažení jímek a provedení výkopů na úroveň základové spáry</w:t>
      </w:r>
    </w:p>
    <w:p w14:paraId="5ABD3290" w14:textId="53F2B9CC" w:rsidR="007A135D" w:rsidRPr="0005674F" w:rsidRDefault="007A135D" w:rsidP="000554E5">
      <w:r w:rsidRPr="0005674F">
        <w:t>- Betonáž podkladních betonů, provedení výztuže, bednění a betonáž vlastních základ</w:t>
      </w:r>
      <w:r w:rsidR="000554E5" w:rsidRPr="0005674F">
        <w:t xml:space="preserve">ových </w:t>
      </w:r>
      <w:r w:rsidR="0005674F" w:rsidRPr="0005674F">
        <w:t>konstrukcí</w:t>
      </w:r>
      <w:r w:rsidR="000554E5" w:rsidRPr="0005674F">
        <w:t xml:space="preserve"> a základů křídel</w:t>
      </w:r>
      <w:r w:rsidRPr="0005674F">
        <w:t xml:space="preserve"> </w:t>
      </w:r>
    </w:p>
    <w:p w14:paraId="274998D4" w14:textId="77777777" w:rsidR="007A135D" w:rsidRPr="0005674F" w:rsidRDefault="007A135D" w:rsidP="000554E5">
      <w:r w:rsidRPr="0005674F">
        <w:t xml:space="preserve">- Provedení výztuže, bednění a betonáž opěr a křídel a provedení izolačních nátěrů </w:t>
      </w:r>
    </w:p>
    <w:p w14:paraId="4D78C0AD" w14:textId="77777777" w:rsidR="007A135D" w:rsidRPr="0005674F" w:rsidRDefault="007A135D" w:rsidP="000554E5">
      <w:r w:rsidRPr="0005674F">
        <w:t xml:space="preserve">- Provedení zásypů základů po úroveň hladiny vody </w:t>
      </w:r>
    </w:p>
    <w:p w14:paraId="2C848783" w14:textId="77777777" w:rsidR="007A135D" w:rsidRPr="0005674F" w:rsidRDefault="007A135D" w:rsidP="000554E5">
      <w:r w:rsidRPr="0005674F">
        <w:t xml:space="preserve">- </w:t>
      </w:r>
      <w:proofErr w:type="spellStart"/>
      <w:r w:rsidRPr="0005674F">
        <w:t>Zádlažba</w:t>
      </w:r>
      <w:proofErr w:type="spellEnd"/>
      <w:r w:rsidRPr="0005674F">
        <w:t xml:space="preserve"> dna koryta minimálně pod mostem</w:t>
      </w:r>
    </w:p>
    <w:p w14:paraId="734F7E2F" w14:textId="06632EDF" w:rsidR="007A135D" w:rsidRPr="0005674F" w:rsidRDefault="007A135D" w:rsidP="000554E5">
      <w:r w:rsidRPr="0005674F">
        <w:t xml:space="preserve">- </w:t>
      </w:r>
      <w:r w:rsidR="000554E5" w:rsidRPr="0005674F">
        <w:t>B</w:t>
      </w:r>
      <w:r w:rsidRPr="0005674F">
        <w:t xml:space="preserve">etonáž </w:t>
      </w:r>
      <w:r w:rsidR="000554E5" w:rsidRPr="0005674F">
        <w:t>betonové desky mostovky</w:t>
      </w:r>
      <w:r w:rsidRPr="0005674F">
        <w:t xml:space="preserve"> </w:t>
      </w:r>
    </w:p>
    <w:p w14:paraId="4BA8C9DC" w14:textId="77777777" w:rsidR="007A135D" w:rsidRPr="0005674F" w:rsidRDefault="007A135D" w:rsidP="000554E5">
      <w:r w:rsidRPr="0005674F">
        <w:t xml:space="preserve">- Provedení izolace mostu </w:t>
      </w:r>
    </w:p>
    <w:p w14:paraId="2554CF45" w14:textId="77777777" w:rsidR="007A135D" w:rsidRPr="0005674F" w:rsidRDefault="007A135D" w:rsidP="000554E5">
      <w:r w:rsidRPr="0005674F">
        <w:t>- Provedení říms, vozovkových souvrství, svodidel na mostě</w:t>
      </w:r>
    </w:p>
    <w:p w14:paraId="46118589" w14:textId="77777777" w:rsidR="00312134" w:rsidRDefault="007A135D" w:rsidP="000554E5">
      <w:r w:rsidRPr="0005674F">
        <w:t xml:space="preserve">- Demontáž provizorního podepření mostovky </w:t>
      </w:r>
    </w:p>
    <w:p w14:paraId="280BF800" w14:textId="3B22D579" w:rsidR="007A135D" w:rsidRPr="0029145B" w:rsidRDefault="007A135D" w:rsidP="00312134">
      <w:pPr>
        <w:rPr>
          <w:rFonts w:ascii="Arial" w:hAnsi="Arial" w:cs="Arial"/>
          <w:szCs w:val="24"/>
          <w:highlight w:val="yellow"/>
        </w:rPr>
      </w:pPr>
      <w:r w:rsidRPr="00312134">
        <w:t xml:space="preserve">- </w:t>
      </w:r>
      <w:r w:rsidR="000554E5" w:rsidRPr="00312134">
        <w:t>Z</w:t>
      </w:r>
      <w:r w:rsidRPr="00312134">
        <w:t>atěžovací zkouška mostu</w:t>
      </w:r>
    </w:p>
    <w:p w14:paraId="6E35D8E3" w14:textId="7DF4756F" w:rsidR="007A135D" w:rsidRPr="00312134" w:rsidRDefault="00AA010A" w:rsidP="00AA010A">
      <w:pPr>
        <w:pStyle w:val="Nadpis2"/>
      </w:pPr>
      <w:r w:rsidRPr="00312134">
        <w:lastRenderedPageBreak/>
        <w:t xml:space="preserve"> </w:t>
      </w:r>
      <w:r w:rsidR="007A135D" w:rsidRPr="00312134">
        <w:t xml:space="preserve">Specifické požadavky pro předpokládanou technologii stavby </w:t>
      </w:r>
    </w:p>
    <w:p w14:paraId="22CE61D8" w14:textId="77777777" w:rsidR="007A135D" w:rsidRPr="00312134" w:rsidRDefault="007A135D" w:rsidP="007A135D">
      <w:pPr>
        <w:pStyle w:val="Zkladntext"/>
        <w:ind w:right="567" w:firstLine="567"/>
        <w:rPr>
          <w:rFonts w:ascii="Arial" w:hAnsi="Arial" w:cs="Arial"/>
          <w:b/>
          <w:bCs/>
          <w:szCs w:val="24"/>
        </w:rPr>
      </w:pPr>
    </w:p>
    <w:p w14:paraId="628C6C2A" w14:textId="1CC72664" w:rsidR="007A135D" w:rsidRPr="00312134" w:rsidRDefault="00AA010A" w:rsidP="00AA010A">
      <w:pPr>
        <w:pStyle w:val="Nadpis2"/>
      </w:pPr>
      <w:r w:rsidRPr="00312134">
        <w:t xml:space="preserve"> </w:t>
      </w:r>
      <w:r w:rsidR="007A135D" w:rsidRPr="00312134">
        <w:t xml:space="preserve">Přístupy </w:t>
      </w:r>
    </w:p>
    <w:p w14:paraId="401E7926" w14:textId="0F01F671" w:rsidR="007A135D" w:rsidRPr="00312134" w:rsidRDefault="007A135D" w:rsidP="00AA010A">
      <w:r w:rsidRPr="00312134">
        <w:t>Přístup na staveniště je zajištěn po stávající místní komunikaci</w:t>
      </w:r>
      <w:r w:rsidR="00AA010A" w:rsidRPr="00312134">
        <w:t>.</w:t>
      </w:r>
    </w:p>
    <w:p w14:paraId="50500568" w14:textId="1D8F47EE" w:rsidR="007A135D" w:rsidRPr="00D60356" w:rsidRDefault="00AA010A" w:rsidP="00AA010A">
      <w:pPr>
        <w:pStyle w:val="Nadpis2"/>
      </w:pPr>
      <w:r w:rsidRPr="00D60356">
        <w:t xml:space="preserve"> </w:t>
      </w:r>
      <w:r w:rsidR="007A135D" w:rsidRPr="00D60356">
        <w:t xml:space="preserve">Přívod elektrické energie </w:t>
      </w:r>
    </w:p>
    <w:p w14:paraId="28EC3A54" w14:textId="15D6C8C7" w:rsidR="007A135D" w:rsidRPr="00D60356" w:rsidRDefault="007A135D" w:rsidP="00F61591">
      <w:r w:rsidRPr="00D60356">
        <w:t xml:space="preserve">Stavba nemá žádné větší nároky na odběr elektrické energie. Standardní připojení si může zhotovitel stavby vyjednat z rozvaděče rozvodných závodů, popř. je bude řešit použitím mobilních zdrojů el. energie. </w:t>
      </w:r>
    </w:p>
    <w:p w14:paraId="058EEDE7" w14:textId="53748E4B" w:rsidR="007A135D" w:rsidRPr="00D60356" w:rsidRDefault="00F61591" w:rsidP="00F61591">
      <w:pPr>
        <w:pStyle w:val="Nadpis2"/>
      </w:pPr>
      <w:r w:rsidRPr="00D60356">
        <w:t xml:space="preserve"> </w:t>
      </w:r>
      <w:r w:rsidR="007A135D" w:rsidRPr="00D60356">
        <w:t xml:space="preserve">Skladovací plochy </w:t>
      </w:r>
    </w:p>
    <w:p w14:paraId="574965AC" w14:textId="3C3B8BF2" w:rsidR="007A135D" w:rsidRPr="00D60356" w:rsidRDefault="007A135D" w:rsidP="00F61591">
      <w:r w:rsidRPr="00D60356">
        <w:t>Skladování materiálu je možné v prostoru staveniště</w:t>
      </w:r>
      <w:r w:rsidR="00F61591" w:rsidRPr="00D60356">
        <w:t>, na plochách uzavřené komunikace.</w:t>
      </w:r>
    </w:p>
    <w:p w14:paraId="490C9810" w14:textId="15520759" w:rsidR="007A135D" w:rsidRPr="00D60356" w:rsidRDefault="00743EF7" w:rsidP="00743EF7">
      <w:pPr>
        <w:pStyle w:val="Nadpis2"/>
      </w:pPr>
      <w:r w:rsidRPr="00D60356">
        <w:t xml:space="preserve"> </w:t>
      </w:r>
      <w:r w:rsidR="007A135D" w:rsidRPr="00D60356">
        <w:t xml:space="preserve">Montážní a pomocné konstrukce </w:t>
      </w:r>
    </w:p>
    <w:p w14:paraId="198D1849" w14:textId="77777777" w:rsidR="00743EF7" w:rsidRPr="00D60356" w:rsidRDefault="007A135D" w:rsidP="00743EF7">
      <w:r w:rsidRPr="00D60356">
        <w:t>Budou použity standardní montážní a pomocné konstrukce.</w:t>
      </w:r>
    </w:p>
    <w:p w14:paraId="3AF12968" w14:textId="5CC20029" w:rsidR="007A135D" w:rsidRPr="00D60356" w:rsidRDefault="007A135D" w:rsidP="00743EF7">
      <w:r w:rsidRPr="00D60356">
        <w:t xml:space="preserve">NAVAZUJÍCÍ STAVEBNÍ ĆINNOST NESMÍ SVÝMI ÚĆINKY VYVOLAT JAKÉKOLIV PŔITÍŹENÍ KONSTRUKCÍ (rázy, poddolování, seismické účinky, přitížení </w:t>
      </w:r>
      <w:proofErr w:type="gramStart"/>
      <w:r w:rsidRPr="00D60356">
        <w:t>a pod.</w:t>
      </w:r>
      <w:proofErr w:type="gramEnd"/>
      <w:r w:rsidRPr="00D60356">
        <w:t>).</w:t>
      </w:r>
    </w:p>
    <w:p w14:paraId="14E1FCD6" w14:textId="28D400CE" w:rsidR="007A135D" w:rsidRPr="00C27506" w:rsidRDefault="00743EF7" w:rsidP="00743EF7">
      <w:pPr>
        <w:pStyle w:val="Nadpis2"/>
      </w:pPr>
      <w:r w:rsidRPr="00C27506">
        <w:t xml:space="preserve"> </w:t>
      </w:r>
      <w:r w:rsidR="007A135D" w:rsidRPr="00C27506">
        <w:t>Použité stavební materiály</w:t>
      </w:r>
    </w:p>
    <w:p w14:paraId="3CAD551D" w14:textId="77777777" w:rsidR="007A135D" w:rsidRPr="00C27506" w:rsidRDefault="007A135D" w:rsidP="007A135D">
      <w:pPr>
        <w:pStyle w:val="Zkladntext"/>
        <w:ind w:left="567" w:right="567"/>
        <w:rPr>
          <w:rFonts w:ascii="Arial" w:hAnsi="Arial" w:cs="Arial"/>
          <w:b/>
          <w:bCs/>
          <w:szCs w:val="24"/>
        </w:rPr>
      </w:pPr>
    </w:p>
    <w:p w14:paraId="257118CB" w14:textId="3943E0AE" w:rsidR="00206DC9" w:rsidRPr="0029145B" w:rsidRDefault="007A135D" w:rsidP="00A773D3">
      <w:pPr>
        <w:rPr>
          <w:rFonts w:ascii="Arial" w:hAnsi="Arial" w:cs="Arial"/>
          <w:bCs/>
          <w:szCs w:val="24"/>
          <w:highlight w:val="yellow"/>
        </w:rPr>
      </w:pPr>
      <w:r w:rsidRPr="00C27506">
        <w:rPr>
          <w:b/>
        </w:rPr>
        <w:t xml:space="preserve">Beton </w:t>
      </w:r>
      <w:r w:rsidRPr="00C27506">
        <w:t xml:space="preserve">Materiál jednotlivých konstrukčních prvků je volen dle jejich korozní expozice </w:t>
      </w:r>
      <w:r w:rsidR="00A773D3" w:rsidRPr="0029145B">
        <w:rPr>
          <w:rFonts w:ascii="Arial" w:hAnsi="Arial" w:cs="Arial"/>
          <w:bCs/>
          <w:noProof/>
          <w:szCs w:val="24"/>
          <w:highlight w:val="yellow"/>
        </w:rPr>
        <w:drawing>
          <wp:inline distT="0" distB="0" distL="0" distR="0" wp14:anchorId="653376E5" wp14:editId="026508F6">
            <wp:extent cx="2834886" cy="1867062"/>
            <wp:effectExtent l="0" t="0" r="381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34886" cy="1867062"/>
                    </a:xfrm>
                    <a:prstGeom prst="rect">
                      <a:avLst/>
                    </a:prstGeom>
                  </pic:spPr>
                </pic:pic>
              </a:graphicData>
            </a:graphic>
          </wp:inline>
        </w:drawing>
      </w:r>
    </w:p>
    <w:p w14:paraId="4AEBA600" w14:textId="77777777" w:rsidR="007A135D" w:rsidRPr="00D60356" w:rsidRDefault="007A135D" w:rsidP="00A773D3">
      <w:proofErr w:type="gramStart"/>
      <w:r w:rsidRPr="00D60356">
        <w:rPr>
          <w:b/>
        </w:rPr>
        <w:t xml:space="preserve">Ocel  </w:t>
      </w:r>
      <w:r w:rsidRPr="00D60356">
        <w:t>všechny</w:t>
      </w:r>
      <w:proofErr w:type="gramEnd"/>
      <w:r w:rsidRPr="00D60356">
        <w:t xml:space="preserve"> prvky budou vyztuženy ocelí minimální jakosti B500B.</w:t>
      </w:r>
    </w:p>
    <w:p w14:paraId="4D4C2FA2" w14:textId="2B896A69" w:rsidR="007A135D" w:rsidRPr="00D60356" w:rsidRDefault="007A135D" w:rsidP="00A773D3">
      <w:r w:rsidRPr="00D60356">
        <w:t>Pro zámečnické konstrukce, zábradlí apod. bude použita ocel S235</w:t>
      </w:r>
      <w:r w:rsidR="00A773D3" w:rsidRPr="00D60356">
        <w:t>.</w:t>
      </w:r>
    </w:p>
    <w:p w14:paraId="1F42B48C" w14:textId="36416FF9" w:rsidR="007A135D" w:rsidRPr="00663A9C" w:rsidRDefault="007A135D" w:rsidP="00A773D3">
      <w:pPr>
        <w:pStyle w:val="Nadpis1"/>
      </w:pPr>
      <w:r w:rsidRPr="00663A9C">
        <w:lastRenderedPageBreak/>
        <w:t>Závěr</w:t>
      </w:r>
      <w:r w:rsidRPr="00663A9C">
        <w:tab/>
      </w:r>
    </w:p>
    <w:p w14:paraId="5D153314" w14:textId="77777777" w:rsidR="007A135D" w:rsidRPr="00663A9C" w:rsidRDefault="007A135D" w:rsidP="007A135D">
      <w:pPr>
        <w:pStyle w:val="Zkladntext"/>
        <w:ind w:left="567" w:right="567"/>
        <w:rPr>
          <w:rFonts w:ascii="Arial" w:hAnsi="Arial" w:cs="Arial"/>
          <w:szCs w:val="24"/>
        </w:rPr>
      </w:pPr>
    </w:p>
    <w:p w14:paraId="66594CBC" w14:textId="0364D02E" w:rsidR="007A135D" w:rsidRPr="00663A9C" w:rsidRDefault="007A135D" w:rsidP="005E08D8">
      <w:r w:rsidRPr="00663A9C">
        <w:t>Nosná konstrukce je navržena na základě požadavku zákazníka pro jím definované zatížení a klimatické vlivy.</w:t>
      </w:r>
      <w:r w:rsidR="00043901" w:rsidRPr="00663A9C">
        <w:t xml:space="preserve"> </w:t>
      </w:r>
      <w:r w:rsidRPr="00663A9C">
        <w:t>Přitížení konstrukce a změna účelu užívání nejsou možné bez předchozího písemného vyjádření autora tohoto projektu.</w:t>
      </w:r>
      <w:r w:rsidR="00043901" w:rsidRPr="00663A9C">
        <w:t xml:space="preserve"> </w:t>
      </w:r>
      <w:r w:rsidRPr="00663A9C">
        <w:t>Konstrukce nejsou navrženy pro agresivní prostředí ani pro umístění takové technologie.</w:t>
      </w:r>
    </w:p>
    <w:p w14:paraId="59073929" w14:textId="1C21A89B" w:rsidR="007A135D" w:rsidRPr="00663A9C" w:rsidRDefault="005E08D8" w:rsidP="005E08D8">
      <w:r w:rsidRPr="00663A9C">
        <w:t xml:space="preserve">Po celou dobu životnosti konstrukce musí být respektovány </w:t>
      </w:r>
      <w:r w:rsidR="007A135D" w:rsidRPr="00663A9C">
        <w:t xml:space="preserve">povinnosti správce mostu </w:t>
      </w:r>
      <w:r w:rsidR="00F6543F" w:rsidRPr="00663A9C">
        <w:t xml:space="preserve">mimo jiné </w:t>
      </w:r>
      <w:r w:rsidR="007A135D" w:rsidRPr="00663A9C">
        <w:t>např. dle ČSN 73 6221 – Prohlídky mostů pozemních komunikací.</w:t>
      </w:r>
      <w:r w:rsidR="00043901" w:rsidRPr="00663A9C">
        <w:t xml:space="preserve"> </w:t>
      </w:r>
      <w:r w:rsidR="007A135D" w:rsidRPr="00663A9C">
        <w:t>Jakékoliv změny bez předchozího prokazatelného vyjádření autora tohoto projektu nejsou možné.</w:t>
      </w:r>
    </w:p>
    <w:p w14:paraId="09807710" w14:textId="77777777" w:rsidR="007A135D" w:rsidRPr="00663A9C" w:rsidRDefault="007A135D" w:rsidP="001722E4">
      <w:r w:rsidRPr="00663A9C">
        <w:t>Předpokládaná životnost jednotlivých částí konstrukce (bez uvedení životnosti povrchových úprav) činí při běžném provozu za řádné údržby:</w:t>
      </w:r>
    </w:p>
    <w:p w14:paraId="5D6A572D" w14:textId="1DAFEEDB" w:rsidR="007A135D" w:rsidRPr="00663A9C" w:rsidRDefault="007A135D" w:rsidP="00FA6716">
      <w:r w:rsidRPr="00663A9C">
        <w:tab/>
      </w:r>
      <w:r w:rsidRPr="00663A9C">
        <w:tab/>
        <w:t>Monolitické betonové</w:t>
      </w:r>
      <w:r w:rsidR="001722E4" w:rsidRPr="00663A9C">
        <w:t xml:space="preserve"> nosné</w:t>
      </w:r>
      <w:r w:rsidRPr="00663A9C">
        <w:t xml:space="preserve"> konstrukce</w:t>
      </w:r>
      <w:r w:rsidRPr="00663A9C">
        <w:tab/>
      </w:r>
      <w:r w:rsidRPr="00663A9C">
        <w:tab/>
      </w:r>
      <w:r w:rsidRPr="00663A9C">
        <w:tab/>
      </w:r>
      <w:r w:rsidR="001722E4" w:rsidRPr="00663A9C">
        <w:t>10</w:t>
      </w:r>
      <w:r w:rsidRPr="00663A9C">
        <w:t>0 let</w:t>
      </w:r>
    </w:p>
    <w:p w14:paraId="667ABB87" w14:textId="24A291F9" w:rsidR="007A135D" w:rsidRPr="00663A9C" w:rsidRDefault="007A135D" w:rsidP="00FA6716">
      <w:r w:rsidRPr="00663A9C">
        <w:tab/>
      </w:r>
      <w:r w:rsidRPr="00663A9C">
        <w:tab/>
        <w:t>Hydroizolace</w:t>
      </w:r>
      <w:r w:rsidRPr="00663A9C">
        <w:tab/>
      </w:r>
      <w:r w:rsidRPr="00663A9C">
        <w:tab/>
      </w:r>
      <w:r w:rsidRPr="00663A9C">
        <w:tab/>
      </w:r>
      <w:r w:rsidRPr="00663A9C">
        <w:tab/>
      </w:r>
      <w:r w:rsidRPr="00663A9C">
        <w:tab/>
      </w:r>
      <w:r w:rsidR="001722E4" w:rsidRPr="00663A9C">
        <w:tab/>
      </w:r>
      <w:r w:rsidRPr="00663A9C">
        <w:tab/>
      </w:r>
      <w:r w:rsidR="001722E4" w:rsidRPr="00663A9C">
        <w:t>15</w:t>
      </w:r>
      <w:r w:rsidRPr="00663A9C">
        <w:t xml:space="preserve"> let</w:t>
      </w:r>
    </w:p>
    <w:p w14:paraId="0D7917E4" w14:textId="77777777" w:rsidR="007A135D" w:rsidRPr="00C739B4" w:rsidRDefault="007A135D" w:rsidP="00FA6716">
      <w:r w:rsidRPr="00C739B4">
        <w:t>Zhotovitel stavby zpracuje ve své kompetenci takový systém řízení jakosti, který zajistí dodržování veškerých platných ČSN, souvisejících norem, zvyklostí a technologických postupů pro tuto stavbu. Ve stejném materiálu budou zpracována taková opatření, aby byla v průběhu stavby zajištěna bezpečnost a ochrana zdraví osob i zajištěna ochrana životního prostředí.</w:t>
      </w:r>
    </w:p>
    <w:p w14:paraId="7996443D" w14:textId="4144479E" w:rsidR="007A135D" w:rsidRPr="00C739B4" w:rsidRDefault="007A135D" w:rsidP="00FA6716">
      <w:r w:rsidRPr="00C739B4">
        <w:t>V rámci zvyklostí zhotovitele a vzhledem k poloze stavby v inundačním území zpracuje zhotovitel stavby také povodňový</w:t>
      </w:r>
      <w:r w:rsidR="0079308A" w:rsidRPr="00C739B4">
        <w:t xml:space="preserve"> a havarijní</w:t>
      </w:r>
      <w:r w:rsidRPr="00C739B4">
        <w:t xml:space="preserve"> plán stavby.</w:t>
      </w:r>
    </w:p>
    <w:p w14:paraId="3D824D40" w14:textId="65DD1572" w:rsidR="007A135D" w:rsidRPr="00C739B4" w:rsidRDefault="007A135D" w:rsidP="007A135D">
      <w:pPr>
        <w:pStyle w:val="Zkladntext"/>
        <w:ind w:left="567" w:right="567"/>
        <w:rPr>
          <w:ins w:id="0" w:author="Unknown"/>
        </w:rPr>
      </w:pPr>
      <w:r w:rsidRPr="00C739B4">
        <w:rPr>
          <w:rFonts w:ascii="Arial" w:hAnsi="Arial" w:cs="Arial"/>
          <w:szCs w:val="24"/>
        </w:rPr>
        <w:t xml:space="preserve">V Pardubicích dne </w:t>
      </w:r>
      <w:r w:rsidR="00C739B4">
        <w:rPr>
          <w:rFonts w:ascii="Arial" w:hAnsi="Arial" w:cs="Arial"/>
          <w:szCs w:val="24"/>
        </w:rPr>
        <w:t>21</w:t>
      </w:r>
      <w:r w:rsidRPr="00C739B4">
        <w:rPr>
          <w:rFonts w:ascii="Arial" w:hAnsi="Arial" w:cs="Arial"/>
          <w:szCs w:val="24"/>
        </w:rPr>
        <w:t>.</w:t>
      </w:r>
      <w:r w:rsidR="00F21164" w:rsidRPr="00C739B4">
        <w:rPr>
          <w:rFonts w:ascii="Arial" w:hAnsi="Arial" w:cs="Arial"/>
          <w:szCs w:val="24"/>
        </w:rPr>
        <w:t>0</w:t>
      </w:r>
      <w:r w:rsidR="00C739B4">
        <w:rPr>
          <w:rFonts w:ascii="Arial" w:hAnsi="Arial" w:cs="Arial"/>
          <w:szCs w:val="24"/>
        </w:rPr>
        <w:t>4</w:t>
      </w:r>
      <w:r w:rsidRPr="00C739B4">
        <w:rPr>
          <w:rFonts w:ascii="Arial" w:hAnsi="Arial" w:cs="Arial"/>
          <w:szCs w:val="24"/>
        </w:rPr>
        <w:t>.202</w:t>
      </w:r>
      <w:r w:rsidR="00C739B4">
        <w:rPr>
          <w:rFonts w:ascii="Arial" w:hAnsi="Arial" w:cs="Arial"/>
          <w:szCs w:val="24"/>
        </w:rPr>
        <w:t>1</w:t>
      </w:r>
    </w:p>
    <w:p w14:paraId="22E29194" w14:textId="77777777" w:rsidR="007A135D" w:rsidRPr="00C739B4" w:rsidRDefault="007A135D" w:rsidP="007A135D">
      <w:pPr>
        <w:pStyle w:val="Zkladntext"/>
        <w:ind w:left="567" w:right="567"/>
        <w:rPr>
          <w:rFonts w:ascii="Arial" w:hAnsi="Arial" w:cs="Arial"/>
          <w:szCs w:val="24"/>
        </w:rPr>
      </w:pPr>
    </w:p>
    <w:p w14:paraId="68F7ACF6" w14:textId="77777777" w:rsidR="007A135D" w:rsidRPr="00C739B4" w:rsidRDefault="007A135D" w:rsidP="007A135D">
      <w:pPr>
        <w:pStyle w:val="Zkladntext"/>
        <w:ind w:left="567" w:right="567"/>
        <w:rPr>
          <w:rFonts w:ascii="Arial" w:hAnsi="Arial" w:cs="Arial"/>
          <w:szCs w:val="24"/>
        </w:rPr>
      </w:pPr>
      <w:r w:rsidRPr="00C739B4">
        <w:rPr>
          <w:rFonts w:ascii="Arial" w:hAnsi="Arial" w:cs="Arial"/>
          <w:szCs w:val="24"/>
        </w:rPr>
        <w:tab/>
      </w:r>
      <w:r w:rsidRPr="00C739B4">
        <w:rPr>
          <w:rFonts w:ascii="Arial" w:hAnsi="Arial" w:cs="Arial"/>
          <w:szCs w:val="24"/>
        </w:rPr>
        <w:tab/>
      </w:r>
      <w:r w:rsidRPr="00C739B4">
        <w:rPr>
          <w:rFonts w:ascii="Arial" w:hAnsi="Arial" w:cs="Arial"/>
          <w:szCs w:val="24"/>
        </w:rPr>
        <w:tab/>
      </w:r>
      <w:r w:rsidRPr="00C739B4">
        <w:rPr>
          <w:rFonts w:ascii="Arial" w:hAnsi="Arial" w:cs="Arial"/>
          <w:szCs w:val="24"/>
        </w:rPr>
        <w:tab/>
      </w:r>
      <w:r w:rsidRPr="00C739B4">
        <w:rPr>
          <w:rFonts w:ascii="Arial" w:hAnsi="Arial" w:cs="Arial"/>
          <w:szCs w:val="24"/>
        </w:rPr>
        <w:tab/>
      </w:r>
      <w:r w:rsidRPr="00C739B4">
        <w:rPr>
          <w:rFonts w:ascii="Arial" w:hAnsi="Arial" w:cs="Arial"/>
          <w:szCs w:val="24"/>
        </w:rPr>
        <w:tab/>
      </w:r>
      <w:r w:rsidRPr="00C739B4">
        <w:rPr>
          <w:rFonts w:ascii="Arial" w:hAnsi="Arial" w:cs="Arial"/>
          <w:szCs w:val="24"/>
        </w:rPr>
        <w:tab/>
      </w:r>
      <w:r w:rsidRPr="00C739B4">
        <w:rPr>
          <w:rFonts w:ascii="Arial" w:hAnsi="Arial" w:cs="Arial"/>
          <w:szCs w:val="24"/>
        </w:rPr>
        <w:tab/>
        <w:t>Ing. Jaromír Kucián</w:t>
      </w:r>
    </w:p>
    <w:p w14:paraId="00B33D2D" w14:textId="77777777" w:rsidR="007A135D" w:rsidRPr="00CB6224" w:rsidRDefault="007A135D" w:rsidP="007A135D">
      <w:pPr>
        <w:pStyle w:val="Zkladntext"/>
        <w:ind w:left="567" w:right="567"/>
        <w:rPr>
          <w:rFonts w:ascii="Arial" w:hAnsi="Arial" w:cs="Arial"/>
          <w:szCs w:val="24"/>
        </w:rPr>
      </w:pPr>
      <w:r w:rsidRPr="00C739B4">
        <w:rPr>
          <w:rFonts w:ascii="Arial" w:hAnsi="Arial" w:cs="Arial"/>
          <w:szCs w:val="24"/>
        </w:rPr>
        <w:tab/>
      </w:r>
      <w:r w:rsidRPr="00C739B4">
        <w:rPr>
          <w:rFonts w:ascii="Arial" w:hAnsi="Arial" w:cs="Arial"/>
          <w:szCs w:val="24"/>
        </w:rPr>
        <w:tab/>
      </w:r>
      <w:r w:rsidRPr="00C739B4">
        <w:rPr>
          <w:rFonts w:ascii="Arial" w:hAnsi="Arial" w:cs="Arial"/>
          <w:szCs w:val="24"/>
        </w:rPr>
        <w:tab/>
      </w:r>
      <w:r w:rsidRPr="00C739B4">
        <w:rPr>
          <w:rFonts w:ascii="Arial" w:hAnsi="Arial" w:cs="Arial"/>
          <w:szCs w:val="24"/>
        </w:rPr>
        <w:tab/>
      </w:r>
      <w:r w:rsidRPr="00C739B4">
        <w:rPr>
          <w:rFonts w:ascii="Arial" w:hAnsi="Arial" w:cs="Arial"/>
          <w:szCs w:val="24"/>
        </w:rPr>
        <w:tab/>
      </w:r>
      <w:r w:rsidRPr="00C739B4">
        <w:rPr>
          <w:rFonts w:ascii="Arial" w:hAnsi="Arial" w:cs="Arial"/>
          <w:szCs w:val="24"/>
        </w:rPr>
        <w:tab/>
      </w:r>
      <w:r w:rsidRPr="00C739B4">
        <w:rPr>
          <w:rFonts w:ascii="Arial" w:hAnsi="Arial" w:cs="Arial"/>
          <w:szCs w:val="24"/>
        </w:rPr>
        <w:tab/>
      </w:r>
      <w:r w:rsidRPr="00C739B4">
        <w:rPr>
          <w:rFonts w:ascii="Arial" w:hAnsi="Arial" w:cs="Arial"/>
          <w:szCs w:val="24"/>
        </w:rPr>
        <w:tab/>
        <w:t>ČKAIT  0700177</w:t>
      </w:r>
    </w:p>
    <w:p w14:paraId="76D847FC" w14:textId="77777777" w:rsidR="00207BB9" w:rsidRPr="002C2954" w:rsidRDefault="00207BB9" w:rsidP="009D402E">
      <w:pPr>
        <w:spacing w:line="240" w:lineRule="auto"/>
        <w:ind w:firstLine="708"/>
        <w:rPr>
          <w:szCs w:val="24"/>
        </w:rPr>
      </w:pPr>
    </w:p>
    <w:sectPr w:rsidR="00207BB9" w:rsidRPr="002C2954" w:rsidSect="00B50B9C">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77747" w14:textId="77777777" w:rsidR="008659A5" w:rsidRDefault="008659A5" w:rsidP="00762C7B">
      <w:pPr>
        <w:spacing w:after="0" w:line="240" w:lineRule="auto"/>
      </w:pPr>
      <w:r>
        <w:separator/>
      </w:r>
    </w:p>
  </w:endnote>
  <w:endnote w:type="continuationSeparator" w:id="0">
    <w:p w14:paraId="17FDAF10" w14:textId="77777777" w:rsidR="008659A5" w:rsidRDefault="008659A5" w:rsidP="00762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8622984"/>
      <w:docPartObj>
        <w:docPartGallery w:val="Page Numbers (Bottom of Page)"/>
        <w:docPartUnique/>
      </w:docPartObj>
    </w:sdtPr>
    <w:sdtEndPr/>
    <w:sdtContent>
      <w:sdt>
        <w:sdtPr>
          <w:id w:val="-1769616900"/>
          <w:docPartObj>
            <w:docPartGallery w:val="Page Numbers (Top of Page)"/>
            <w:docPartUnique/>
          </w:docPartObj>
        </w:sdtPr>
        <w:sdtEndPr/>
        <w:sdtContent>
          <w:p w14:paraId="3BBFB2FF" w14:textId="4F910523" w:rsidR="00D523B3" w:rsidRDefault="00D523B3">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Pr>
                <w:b/>
                <w:bCs/>
              </w:rPr>
              <w:t>2</w:t>
            </w:r>
            <w:r>
              <w:rPr>
                <w:b/>
                <w:bCs/>
                <w:szCs w:val="24"/>
              </w:rPr>
              <w:fldChar w:fldCharType="end"/>
            </w:r>
          </w:p>
        </w:sdtContent>
      </w:sdt>
    </w:sdtContent>
  </w:sdt>
  <w:p w14:paraId="185D1774" w14:textId="4553D283" w:rsidR="00B50B9C" w:rsidRDefault="00B50B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90EBE" w14:textId="77777777" w:rsidR="008659A5" w:rsidRDefault="008659A5" w:rsidP="00762C7B">
      <w:pPr>
        <w:spacing w:after="0" w:line="240" w:lineRule="auto"/>
      </w:pPr>
      <w:r>
        <w:separator/>
      </w:r>
    </w:p>
  </w:footnote>
  <w:footnote w:type="continuationSeparator" w:id="0">
    <w:p w14:paraId="5CDF74A6" w14:textId="77777777" w:rsidR="008659A5" w:rsidRDefault="008659A5" w:rsidP="00762C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72C7" w14:textId="5BCDC989" w:rsidR="00610095" w:rsidRDefault="00610095" w:rsidP="005F575F">
    <w:pPr>
      <w:pStyle w:val="Default"/>
      <w:jc w:val="right"/>
    </w:pPr>
    <w:r>
      <w:rPr>
        <w:sz w:val="20"/>
        <w:szCs w:val="20"/>
      </w:rPr>
      <w:t>Vypracování projektové dokumentace III/</w:t>
    </w:r>
    <w:r w:rsidR="00774E4A">
      <w:rPr>
        <w:sz w:val="20"/>
        <w:szCs w:val="20"/>
      </w:rPr>
      <w:t>38714</w:t>
    </w:r>
    <w:r>
      <w:rPr>
        <w:sz w:val="20"/>
        <w:szCs w:val="20"/>
      </w:rPr>
      <w:t xml:space="preserve"> </w:t>
    </w:r>
    <w:r w:rsidR="00774E4A">
      <w:rPr>
        <w:sz w:val="20"/>
        <w:szCs w:val="20"/>
      </w:rPr>
      <w:t>Skorotice</w:t>
    </w:r>
    <w:r>
      <w:rPr>
        <w:sz w:val="20"/>
        <w:szCs w:val="20"/>
      </w:rPr>
      <w:t xml:space="preserve"> – most ev. č. </w:t>
    </w:r>
    <w:r w:rsidR="00774E4A">
      <w:rPr>
        <w:sz w:val="20"/>
        <w:szCs w:val="20"/>
      </w:rPr>
      <w:t>38714</w:t>
    </w:r>
    <w:r>
      <w:rPr>
        <w:sz w:val="20"/>
        <w:szCs w:val="20"/>
      </w:rPr>
      <w:t>-</w:t>
    </w:r>
    <w:r w:rsidR="00774E4A">
      <w:rPr>
        <w:sz w:val="20"/>
        <w:szCs w:val="20"/>
      </w:rPr>
      <w:t>4</w:t>
    </w:r>
  </w:p>
  <w:p w14:paraId="4D46C3C0" w14:textId="5CA048D9" w:rsidR="002D243E" w:rsidRDefault="002D243E" w:rsidP="005F575F">
    <w:pPr>
      <w:pStyle w:val="Default"/>
      <w:jc w:val="right"/>
    </w:pPr>
    <w:r>
      <w:t>SO201</w:t>
    </w:r>
    <w:r w:rsidR="0004628A">
      <w:t xml:space="preserve"> – Technická zpráva – </w:t>
    </w:r>
    <w:r w:rsidR="0096727B">
      <w:t>SKOR</w:t>
    </w:r>
    <w:r w:rsidR="00950367">
      <w:t>_DUSP</w:t>
    </w:r>
    <w:r w:rsidR="00762C7B">
      <w:t>_</w:t>
    </w:r>
    <w:r w:rsidR="00B34DC5">
      <w:t>20</w:t>
    </w:r>
    <w:r w:rsidR="00950367">
      <w:t>1</w:t>
    </w:r>
    <w:r w:rsidR="00762C7B">
      <w:t>_0</w:t>
    </w:r>
    <w:r w:rsidR="00527E96">
      <w:t>1</w:t>
    </w:r>
  </w:p>
  <w:p w14:paraId="3A716668" w14:textId="7609D04B" w:rsidR="00762C7B" w:rsidRDefault="00762C7B" w:rsidP="005F575F">
    <w:pPr>
      <w:pStyle w:val="Default"/>
      <w:jc w:val="right"/>
    </w:pPr>
    <w:r>
      <w:t>K</w:t>
    </w:r>
    <w:r w:rsidR="00312899">
      <w:t>ucián</w:t>
    </w:r>
    <w:r>
      <w:t xml:space="preserve"> statika s.r.o.</w:t>
    </w:r>
  </w:p>
  <w:p w14:paraId="743F31C7" w14:textId="77777777" w:rsidR="00312899" w:rsidRDefault="00312899" w:rsidP="005F575F">
    <w:pPr>
      <w:pStyle w:val="Defaul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C7CA04DE"/>
    <w:lvl w:ilvl="0">
      <w:start w:val="1"/>
      <w:numFmt w:val="decimal"/>
      <w:pStyle w:val="Nadpis1"/>
      <w:lvlText w:val="%1."/>
      <w:legacy w:legacy="1" w:legacySpace="0" w:legacyIndent="0"/>
      <w:lvlJc w:val="left"/>
    </w:lvl>
    <w:lvl w:ilvl="1">
      <w:start w:val="1"/>
      <w:numFmt w:val="decimal"/>
      <w:pStyle w:val="Nadpis2"/>
      <w:lvlText w:val="%1.%2"/>
      <w:legacy w:legacy="1" w:legacySpace="0" w:legacyIndent="0"/>
      <w:lvlJc w:val="left"/>
    </w:lvl>
    <w:lvl w:ilvl="2">
      <w:start w:val="1"/>
      <w:numFmt w:val="decimal"/>
      <w:pStyle w:val="Nadpis3"/>
      <w:lvlText w:val="%1.%2.%3"/>
      <w:legacy w:legacy="1" w:legacySpace="0" w:legacyIndent="0"/>
      <w:lvlJc w:val="left"/>
    </w:lvl>
    <w:lvl w:ilvl="3">
      <w:start w:val="1"/>
      <w:numFmt w:val="decimal"/>
      <w:pStyle w:val="Nadpis4"/>
      <w:lvlText w:val="%1.%2.%3.%4"/>
      <w:legacy w:legacy="1" w:legacySpace="0" w:legacyIndent="0"/>
      <w:lvlJc w:val="left"/>
    </w:lvl>
    <w:lvl w:ilvl="4">
      <w:start w:val="1"/>
      <w:numFmt w:val="decimal"/>
      <w:pStyle w:val="Nadpis5"/>
      <w:lvlText w:val="%1.%2.%3.%4.%5"/>
      <w:legacy w:legacy="1" w:legacySpace="0" w:legacyIndent="0"/>
      <w:lvlJc w:val="left"/>
    </w:lvl>
    <w:lvl w:ilvl="5">
      <w:start w:val="1"/>
      <w:numFmt w:val="decimal"/>
      <w:pStyle w:val="Nadpis6"/>
      <w:lvlText w:val="%1.%2.%3.%4.%5.%6"/>
      <w:legacy w:legacy="1" w:legacySpace="0" w:legacyIndent="0"/>
      <w:lvlJc w:val="left"/>
    </w:lvl>
    <w:lvl w:ilvl="6">
      <w:start w:val="1"/>
      <w:numFmt w:val="decimal"/>
      <w:pStyle w:val="Nadpis7"/>
      <w:lvlText w:val="%1.%2.%3.%4.%5.%6.%7"/>
      <w:legacy w:legacy="1" w:legacySpace="0" w:legacyIndent="0"/>
      <w:lvlJc w:val="left"/>
    </w:lvl>
    <w:lvl w:ilvl="7">
      <w:start w:val="1"/>
      <w:numFmt w:val="decimal"/>
      <w:pStyle w:val="Nadpis8"/>
      <w:lvlText w:val="%1.%2.%3.%4.%5.%6.%7.%8"/>
      <w:legacy w:legacy="1" w:legacySpace="0" w:legacyIndent="0"/>
      <w:lvlJc w:val="left"/>
    </w:lvl>
    <w:lvl w:ilvl="8">
      <w:start w:val="1"/>
      <w:numFmt w:val="decimal"/>
      <w:pStyle w:val="Nadpis9"/>
      <w:lvlText w:val="%1.%2.%3.%4.%5.%6.%7.%8.%9"/>
      <w:legacy w:legacy="1" w:legacySpace="0" w:legacyIndent="0"/>
      <w:lvlJc w:val="left"/>
    </w:lvl>
  </w:abstractNum>
  <w:abstractNum w:abstractNumId="1" w15:restartNumberingAfterBreak="0">
    <w:nsid w:val="060D5F93"/>
    <w:multiLevelType w:val="hybridMultilevel"/>
    <w:tmpl w:val="0C2C343E"/>
    <w:lvl w:ilvl="0" w:tplc="6102F29C">
      <w:start w:val="1"/>
      <w:numFmt w:val="upperRoman"/>
      <w:lvlText w:val="%1."/>
      <w:lvlJc w:val="left"/>
      <w:pPr>
        <w:ind w:left="1080" w:hanging="72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383F21"/>
    <w:multiLevelType w:val="hybridMultilevel"/>
    <w:tmpl w:val="E3EEBD5A"/>
    <w:lvl w:ilvl="0" w:tplc="7B841CC4">
      <w:start w:val="2"/>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FED36D9"/>
    <w:multiLevelType w:val="hybridMultilevel"/>
    <w:tmpl w:val="A6CED140"/>
    <w:lvl w:ilvl="0" w:tplc="95D8235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A11300"/>
    <w:multiLevelType w:val="multilevel"/>
    <w:tmpl w:val="AB28B978"/>
    <w:lvl w:ilvl="0">
      <w:start w:val="3"/>
      <w:numFmt w:val="decimal"/>
      <w:lvlText w:val="%1."/>
      <w:lvlJc w:val="left"/>
      <w:pPr>
        <w:tabs>
          <w:tab w:val="num" w:pos="927"/>
        </w:tabs>
        <w:ind w:left="927" w:hanging="360"/>
      </w:pPr>
    </w:lvl>
    <w:lvl w:ilvl="1">
      <w:start w:val="4"/>
      <w:numFmt w:val="decimal"/>
      <w:isLgl/>
      <w:lvlText w:val="%1.%2."/>
      <w:lvlJc w:val="left"/>
      <w:pPr>
        <w:tabs>
          <w:tab w:val="num" w:pos="1287"/>
        </w:tabs>
        <w:ind w:left="1287" w:hanging="720"/>
      </w:pPr>
    </w:lvl>
    <w:lvl w:ilvl="2">
      <w:start w:val="1"/>
      <w:numFmt w:val="decimal"/>
      <w:isLgl/>
      <w:lvlText w:val="%1.%2.%3."/>
      <w:lvlJc w:val="left"/>
      <w:pPr>
        <w:tabs>
          <w:tab w:val="num" w:pos="1287"/>
        </w:tabs>
        <w:ind w:left="1287" w:hanging="720"/>
      </w:pPr>
    </w:lvl>
    <w:lvl w:ilvl="3">
      <w:start w:val="1"/>
      <w:numFmt w:val="decimal"/>
      <w:isLgl/>
      <w:lvlText w:val="%1.%2.%3.%4."/>
      <w:lvlJc w:val="left"/>
      <w:pPr>
        <w:tabs>
          <w:tab w:val="num" w:pos="1647"/>
        </w:tabs>
        <w:ind w:left="1647" w:hanging="108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2007"/>
        </w:tabs>
        <w:ind w:left="2007" w:hanging="144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367"/>
        </w:tabs>
        <w:ind w:left="2367" w:hanging="1800"/>
      </w:pPr>
    </w:lvl>
    <w:lvl w:ilvl="8">
      <w:start w:val="1"/>
      <w:numFmt w:val="decimal"/>
      <w:isLgl/>
      <w:lvlText w:val="%1.%2.%3.%4.%5.%6.%7.%8.%9."/>
      <w:lvlJc w:val="left"/>
      <w:pPr>
        <w:tabs>
          <w:tab w:val="num" w:pos="2727"/>
        </w:tabs>
        <w:ind w:left="2727" w:hanging="2160"/>
      </w:pPr>
    </w:lvl>
  </w:abstractNum>
  <w:abstractNum w:abstractNumId="5" w15:restartNumberingAfterBreak="0">
    <w:nsid w:val="198F288B"/>
    <w:multiLevelType w:val="hybridMultilevel"/>
    <w:tmpl w:val="1B4EDB7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C15C65"/>
    <w:multiLevelType w:val="hybridMultilevel"/>
    <w:tmpl w:val="8E1E8018"/>
    <w:lvl w:ilvl="0" w:tplc="D56E877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0CE28E6"/>
    <w:multiLevelType w:val="hybridMultilevel"/>
    <w:tmpl w:val="7304D9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9A0CC3"/>
    <w:multiLevelType w:val="hybridMultilevel"/>
    <w:tmpl w:val="2322189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2312F7"/>
    <w:multiLevelType w:val="hybridMultilevel"/>
    <w:tmpl w:val="E7AC3E92"/>
    <w:lvl w:ilvl="0" w:tplc="E6000ACE">
      <w:start w:val="2"/>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81903FC"/>
    <w:multiLevelType w:val="hybridMultilevel"/>
    <w:tmpl w:val="D3EA6434"/>
    <w:lvl w:ilvl="0" w:tplc="3F02A25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644DA7"/>
    <w:multiLevelType w:val="hybridMultilevel"/>
    <w:tmpl w:val="F3F0FDA6"/>
    <w:lvl w:ilvl="0" w:tplc="5ECE870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42E8750E"/>
    <w:multiLevelType w:val="hybridMultilevel"/>
    <w:tmpl w:val="1C2AE79C"/>
    <w:lvl w:ilvl="0" w:tplc="01E2B480">
      <w:start w:val="1"/>
      <w:numFmt w:val="decimal"/>
      <w:lvlText w:val="%1."/>
      <w:lvlJc w:val="left"/>
      <w:pPr>
        <w:tabs>
          <w:tab w:val="num" w:pos="1080"/>
        </w:tabs>
        <w:ind w:left="1080" w:hanging="72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8470C0C"/>
    <w:multiLevelType w:val="hybridMultilevel"/>
    <w:tmpl w:val="7304D9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00040E"/>
    <w:multiLevelType w:val="hybridMultilevel"/>
    <w:tmpl w:val="8FB223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B507003"/>
    <w:multiLevelType w:val="hybridMultilevel"/>
    <w:tmpl w:val="F39A01BE"/>
    <w:lvl w:ilvl="0" w:tplc="95DE07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1EF056D"/>
    <w:multiLevelType w:val="multilevel"/>
    <w:tmpl w:val="DA36FCC2"/>
    <w:lvl w:ilvl="0">
      <w:start w:val="1"/>
      <w:numFmt w:val="decimal"/>
      <w:pStyle w:val="TCRTITLENUM1"/>
      <w:lvlText w:val="%1"/>
      <w:lvlJc w:val="left"/>
      <w:pPr>
        <w:tabs>
          <w:tab w:val="num" w:pos="0"/>
        </w:tabs>
        <w:ind w:left="0" w:hanging="851"/>
      </w:pPr>
      <w:rPr>
        <w:rFonts w:hint="default"/>
      </w:rPr>
    </w:lvl>
    <w:lvl w:ilvl="1">
      <w:start w:val="1"/>
      <w:numFmt w:val="decimal"/>
      <w:pStyle w:val="TCRTITLENUM2"/>
      <w:lvlText w:val="%1.%2"/>
      <w:lvlJc w:val="left"/>
      <w:pPr>
        <w:tabs>
          <w:tab w:val="num" w:pos="0"/>
        </w:tabs>
        <w:ind w:left="0" w:hanging="851"/>
      </w:pPr>
      <w:rPr>
        <w:rFonts w:hint="default"/>
      </w:rPr>
    </w:lvl>
    <w:lvl w:ilvl="2">
      <w:start w:val="1"/>
      <w:numFmt w:val="decimal"/>
      <w:pStyle w:val="TCRTITLENUM3"/>
      <w:lvlText w:val="%1.%2.%3"/>
      <w:lvlJc w:val="left"/>
      <w:pPr>
        <w:tabs>
          <w:tab w:val="num" w:pos="0"/>
        </w:tabs>
        <w:ind w:left="0" w:hanging="851"/>
      </w:pPr>
      <w:rPr>
        <w:rFonts w:hint="default"/>
      </w:rPr>
    </w:lvl>
    <w:lvl w:ilvl="3">
      <w:start w:val="1"/>
      <w:numFmt w:val="decimal"/>
      <w:pStyle w:val="TCRTITLENUM4"/>
      <w:lvlText w:val="%1.%2.%3.%4"/>
      <w:lvlJc w:val="left"/>
      <w:pPr>
        <w:tabs>
          <w:tab w:val="num" w:pos="0"/>
        </w:tabs>
        <w:ind w:left="0" w:hanging="851"/>
      </w:pPr>
      <w:rPr>
        <w:rFonts w:hint="default"/>
      </w:rPr>
    </w:lvl>
    <w:lvl w:ilvl="4">
      <w:start w:val="1"/>
      <w:numFmt w:val="none"/>
      <w:pStyle w:val="TCRTITLEPARAGRAPH"/>
      <w:lvlText w:val=""/>
      <w:lvlJc w:val="left"/>
      <w:pPr>
        <w:tabs>
          <w:tab w:val="num" w:pos="0"/>
        </w:tabs>
        <w:ind w:left="0" w:hanging="851"/>
      </w:pPr>
      <w:rPr>
        <w:rFonts w:hint="default"/>
      </w:rPr>
    </w:lvl>
    <w:lvl w:ilvl="5">
      <w:start w:val="1"/>
      <w:numFmt w:val="lowerLetter"/>
      <w:pStyle w:val="TCRTITLEBOLDonlyletter"/>
      <w:lvlText w:val="%6."/>
      <w:lvlJc w:val="left"/>
      <w:pPr>
        <w:tabs>
          <w:tab w:val="num" w:pos="340"/>
        </w:tabs>
        <w:ind w:left="340" w:hanging="340"/>
      </w:pPr>
      <w:rPr>
        <w:rFonts w:hint="default"/>
      </w:rPr>
    </w:lvl>
    <w:lvl w:ilvl="6">
      <w:start w:val="1"/>
      <w:numFmt w:val="decimal"/>
      <w:lvlText w:val="%1.%2.%3.%4.%5.%6.%7."/>
      <w:lvlJc w:val="left"/>
      <w:pPr>
        <w:tabs>
          <w:tab w:val="num" w:pos="0"/>
        </w:tabs>
        <w:ind w:left="0" w:hanging="851"/>
      </w:pPr>
      <w:rPr>
        <w:rFonts w:hint="default"/>
      </w:rPr>
    </w:lvl>
    <w:lvl w:ilvl="7">
      <w:start w:val="1"/>
      <w:numFmt w:val="decimal"/>
      <w:lvlText w:val="%1.%2.%3.%4.%5.%6.%7.%8."/>
      <w:lvlJc w:val="left"/>
      <w:pPr>
        <w:tabs>
          <w:tab w:val="num" w:pos="0"/>
        </w:tabs>
        <w:ind w:left="0" w:hanging="851"/>
      </w:pPr>
      <w:rPr>
        <w:rFonts w:hint="default"/>
      </w:rPr>
    </w:lvl>
    <w:lvl w:ilvl="8">
      <w:start w:val="1"/>
      <w:numFmt w:val="decimal"/>
      <w:lvlText w:val="%1.%2.%3.%4.%5.%6.%7.%8.%9."/>
      <w:lvlJc w:val="left"/>
      <w:pPr>
        <w:tabs>
          <w:tab w:val="num" w:pos="0"/>
        </w:tabs>
        <w:ind w:left="0" w:hanging="851"/>
      </w:pPr>
      <w:rPr>
        <w:rFonts w:hint="default"/>
      </w:rPr>
    </w:lvl>
  </w:abstractNum>
  <w:abstractNum w:abstractNumId="17" w15:restartNumberingAfterBreak="0">
    <w:nsid w:val="55C810E7"/>
    <w:multiLevelType w:val="hybridMultilevel"/>
    <w:tmpl w:val="F716A4E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7AC37F8"/>
    <w:multiLevelType w:val="hybridMultilevel"/>
    <w:tmpl w:val="BC06C832"/>
    <w:lvl w:ilvl="0" w:tplc="44E0C388">
      <w:start w:val="1"/>
      <w:numFmt w:val="bullet"/>
      <w:pStyle w:val="TCR-Odrazka1"/>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5C711B"/>
    <w:multiLevelType w:val="hybridMultilevel"/>
    <w:tmpl w:val="55B2F690"/>
    <w:lvl w:ilvl="0" w:tplc="A96863DC">
      <w:start w:val="1"/>
      <w:numFmt w:val="decimal"/>
      <w:lvlText w:val="%1)"/>
      <w:lvlJc w:val="left"/>
      <w:pPr>
        <w:ind w:left="720" w:hanging="36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1DA1210"/>
    <w:multiLevelType w:val="hybridMultilevel"/>
    <w:tmpl w:val="7304D9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9A87FB4"/>
    <w:multiLevelType w:val="hybridMultilevel"/>
    <w:tmpl w:val="F39A01BE"/>
    <w:lvl w:ilvl="0" w:tplc="95DE07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7D7C5EEA"/>
    <w:multiLevelType w:val="hybridMultilevel"/>
    <w:tmpl w:val="E130959C"/>
    <w:lvl w:ilvl="0" w:tplc="D0C004F0">
      <w:start w:val="6"/>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14"/>
  </w:num>
  <w:num w:numId="2">
    <w:abstractNumId w:val="5"/>
  </w:num>
  <w:num w:numId="3">
    <w:abstractNumId w:val="15"/>
  </w:num>
  <w:num w:numId="4">
    <w:abstractNumId w:val="21"/>
  </w:num>
  <w:num w:numId="5">
    <w:abstractNumId w:val="16"/>
  </w:num>
  <w:num w:numId="6">
    <w:abstractNumId w:val="18"/>
  </w:num>
  <w:num w:numId="7">
    <w:abstractNumId w:val="8"/>
  </w:num>
  <w:num w:numId="8">
    <w:abstractNumId w:val="0"/>
  </w:num>
  <w:num w:numId="9">
    <w:abstractNumId w:val="1"/>
  </w:num>
  <w:num w:numId="10">
    <w:abstractNumId w:val="10"/>
  </w:num>
  <w:num w:numId="11">
    <w:abstractNumId w:val="19"/>
  </w:num>
  <w:num w:numId="12">
    <w:abstractNumId w:val="6"/>
  </w:num>
  <w:num w:numId="13">
    <w:abstractNumId w:val="11"/>
  </w:num>
  <w:num w:numId="14">
    <w:abstractNumId w:val="17"/>
  </w:num>
  <w:num w:numId="15">
    <w:abstractNumId w:val="3"/>
  </w:num>
  <w:num w:numId="16">
    <w:abstractNumId w:val="9"/>
  </w:num>
  <w:num w:numId="17">
    <w:abstractNumId w:val="13"/>
  </w:num>
  <w:num w:numId="18">
    <w:abstractNumId w:val="7"/>
  </w:num>
  <w:num w:numId="19">
    <w:abstractNumId w:val="20"/>
  </w:num>
  <w:num w:numId="20">
    <w:abstractNumId w:val="2"/>
  </w:num>
  <w:num w:numId="21">
    <w:abstractNumId w:val="4"/>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5462"/>
    <w:rsid w:val="00000CFB"/>
    <w:rsid w:val="0000409A"/>
    <w:rsid w:val="000100D7"/>
    <w:rsid w:val="000121B8"/>
    <w:rsid w:val="00013016"/>
    <w:rsid w:val="000161B7"/>
    <w:rsid w:val="000319AF"/>
    <w:rsid w:val="00032028"/>
    <w:rsid w:val="000341B5"/>
    <w:rsid w:val="00035BD4"/>
    <w:rsid w:val="00042151"/>
    <w:rsid w:val="00042B75"/>
    <w:rsid w:val="00043901"/>
    <w:rsid w:val="0004628A"/>
    <w:rsid w:val="000522EF"/>
    <w:rsid w:val="000554E5"/>
    <w:rsid w:val="0005674F"/>
    <w:rsid w:val="00076FDE"/>
    <w:rsid w:val="00086B51"/>
    <w:rsid w:val="000900D2"/>
    <w:rsid w:val="000A0B2B"/>
    <w:rsid w:val="000A4E10"/>
    <w:rsid w:val="000A6B45"/>
    <w:rsid w:val="000B1CAF"/>
    <w:rsid w:val="000B40D7"/>
    <w:rsid w:val="000B6391"/>
    <w:rsid w:val="000D6C8F"/>
    <w:rsid w:val="000D797C"/>
    <w:rsid w:val="000F3190"/>
    <w:rsid w:val="000F4700"/>
    <w:rsid w:val="001016D5"/>
    <w:rsid w:val="001060C4"/>
    <w:rsid w:val="00112524"/>
    <w:rsid w:val="00141A84"/>
    <w:rsid w:val="001423BD"/>
    <w:rsid w:val="00145010"/>
    <w:rsid w:val="001472C8"/>
    <w:rsid w:val="00153063"/>
    <w:rsid w:val="001541F7"/>
    <w:rsid w:val="00157CB9"/>
    <w:rsid w:val="001609D4"/>
    <w:rsid w:val="00163A26"/>
    <w:rsid w:val="00165F0D"/>
    <w:rsid w:val="001667FD"/>
    <w:rsid w:val="001722E4"/>
    <w:rsid w:val="0017539B"/>
    <w:rsid w:val="00176516"/>
    <w:rsid w:val="0019424C"/>
    <w:rsid w:val="001A69EE"/>
    <w:rsid w:val="001C117D"/>
    <w:rsid w:val="001E18FB"/>
    <w:rsid w:val="001F2791"/>
    <w:rsid w:val="0020132C"/>
    <w:rsid w:val="00202F17"/>
    <w:rsid w:val="00206DC9"/>
    <w:rsid w:val="00207BB9"/>
    <w:rsid w:val="002256BF"/>
    <w:rsid w:val="00227BCF"/>
    <w:rsid w:val="0023089D"/>
    <w:rsid w:val="00234B99"/>
    <w:rsid w:val="00236F41"/>
    <w:rsid w:val="00256DF4"/>
    <w:rsid w:val="002614A4"/>
    <w:rsid w:val="00263B58"/>
    <w:rsid w:val="00271972"/>
    <w:rsid w:val="00274E71"/>
    <w:rsid w:val="00275FC1"/>
    <w:rsid w:val="002866E2"/>
    <w:rsid w:val="0029145B"/>
    <w:rsid w:val="00293F89"/>
    <w:rsid w:val="002A1A86"/>
    <w:rsid w:val="002A6424"/>
    <w:rsid w:val="002B1957"/>
    <w:rsid w:val="002B1A58"/>
    <w:rsid w:val="002B2CB0"/>
    <w:rsid w:val="002C2954"/>
    <w:rsid w:val="002C5F3F"/>
    <w:rsid w:val="002D243E"/>
    <w:rsid w:val="002D521B"/>
    <w:rsid w:val="002D60A0"/>
    <w:rsid w:val="002E73E4"/>
    <w:rsid w:val="002F49AA"/>
    <w:rsid w:val="003007E2"/>
    <w:rsid w:val="00300B4C"/>
    <w:rsid w:val="00304A57"/>
    <w:rsid w:val="003055DE"/>
    <w:rsid w:val="00312134"/>
    <w:rsid w:val="00312899"/>
    <w:rsid w:val="003156C4"/>
    <w:rsid w:val="00315B34"/>
    <w:rsid w:val="00324802"/>
    <w:rsid w:val="00326DF4"/>
    <w:rsid w:val="0034269C"/>
    <w:rsid w:val="003434C6"/>
    <w:rsid w:val="0036377D"/>
    <w:rsid w:val="00375F84"/>
    <w:rsid w:val="00385DCF"/>
    <w:rsid w:val="00390501"/>
    <w:rsid w:val="003926E5"/>
    <w:rsid w:val="00396F0D"/>
    <w:rsid w:val="003B01DA"/>
    <w:rsid w:val="003C25AE"/>
    <w:rsid w:val="003C64CD"/>
    <w:rsid w:val="003D26E7"/>
    <w:rsid w:val="003D2FCD"/>
    <w:rsid w:val="003D377B"/>
    <w:rsid w:val="003F7086"/>
    <w:rsid w:val="004036DE"/>
    <w:rsid w:val="00411FCC"/>
    <w:rsid w:val="00421EA7"/>
    <w:rsid w:val="004329FC"/>
    <w:rsid w:val="00443814"/>
    <w:rsid w:val="00444CEE"/>
    <w:rsid w:val="00445C52"/>
    <w:rsid w:val="0045084E"/>
    <w:rsid w:val="004541D9"/>
    <w:rsid w:val="00462F21"/>
    <w:rsid w:val="00464A7B"/>
    <w:rsid w:val="004657D4"/>
    <w:rsid w:val="00473737"/>
    <w:rsid w:val="0048384E"/>
    <w:rsid w:val="004838DF"/>
    <w:rsid w:val="00483A0C"/>
    <w:rsid w:val="00483D0F"/>
    <w:rsid w:val="004938CF"/>
    <w:rsid w:val="0049451D"/>
    <w:rsid w:val="004A5200"/>
    <w:rsid w:val="004B13E9"/>
    <w:rsid w:val="004B2376"/>
    <w:rsid w:val="004C1D91"/>
    <w:rsid w:val="004D146F"/>
    <w:rsid w:val="004D3B1A"/>
    <w:rsid w:val="004D50B7"/>
    <w:rsid w:val="004D7861"/>
    <w:rsid w:val="004E04AE"/>
    <w:rsid w:val="004E10B3"/>
    <w:rsid w:val="004E64FF"/>
    <w:rsid w:val="004F5AE3"/>
    <w:rsid w:val="0052681F"/>
    <w:rsid w:val="00526ED6"/>
    <w:rsid w:val="00527E96"/>
    <w:rsid w:val="00542AD4"/>
    <w:rsid w:val="00545ABB"/>
    <w:rsid w:val="00545E56"/>
    <w:rsid w:val="00552E91"/>
    <w:rsid w:val="00555EF9"/>
    <w:rsid w:val="005603DC"/>
    <w:rsid w:val="00562DD3"/>
    <w:rsid w:val="00563C63"/>
    <w:rsid w:val="005670D7"/>
    <w:rsid w:val="00576A2C"/>
    <w:rsid w:val="005A02E0"/>
    <w:rsid w:val="005A41B1"/>
    <w:rsid w:val="005A41B8"/>
    <w:rsid w:val="005C2DD4"/>
    <w:rsid w:val="005C4122"/>
    <w:rsid w:val="005C4859"/>
    <w:rsid w:val="005C55CA"/>
    <w:rsid w:val="005D5462"/>
    <w:rsid w:val="005E08D8"/>
    <w:rsid w:val="005E508C"/>
    <w:rsid w:val="005E7861"/>
    <w:rsid w:val="005F23DD"/>
    <w:rsid w:val="005F575F"/>
    <w:rsid w:val="00610095"/>
    <w:rsid w:val="006102B3"/>
    <w:rsid w:val="00616B73"/>
    <w:rsid w:val="0061722A"/>
    <w:rsid w:val="00620E65"/>
    <w:rsid w:val="00625E4C"/>
    <w:rsid w:val="00630B7D"/>
    <w:rsid w:val="00634BD5"/>
    <w:rsid w:val="006479F3"/>
    <w:rsid w:val="006523AF"/>
    <w:rsid w:val="006530E0"/>
    <w:rsid w:val="00657B74"/>
    <w:rsid w:val="00662494"/>
    <w:rsid w:val="00663A9C"/>
    <w:rsid w:val="006754F4"/>
    <w:rsid w:val="00676D4B"/>
    <w:rsid w:val="00692521"/>
    <w:rsid w:val="006952A3"/>
    <w:rsid w:val="006B0764"/>
    <w:rsid w:val="006B372E"/>
    <w:rsid w:val="006B6F79"/>
    <w:rsid w:val="006C2F5F"/>
    <w:rsid w:val="006C6E55"/>
    <w:rsid w:val="006D660B"/>
    <w:rsid w:val="006E5712"/>
    <w:rsid w:val="006F3BAB"/>
    <w:rsid w:val="006F768F"/>
    <w:rsid w:val="007027F1"/>
    <w:rsid w:val="007030A6"/>
    <w:rsid w:val="00712AB9"/>
    <w:rsid w:val="00720D74"/>
    <w:rsid w:val="00723D94"/>
    <w:rsid w:val="00732DA0"/>
    <w:rsid w:val="00743EF7"/>
    <w:rsid w:val="0074429D"/>
    <w:rsid w:val="00746BFC"/>
    <w:rsid w:val="00762C7B"/>
    <w:rsid w:val="00763FB8"/>
    <w:rsid w:val="00767D3B"/>
    <w:rsid w:val="0077277E"/>
    <w:rsid w:val="00774E4A"/>
    <w:rsid w:val="0078386B"/>
    <w:rsid w:val="0079039D"/>
    <w:rsid w:val="0079308A"/>
    <w:rsid w:val="00793A8E"/>
    <w:rsid w:val="007946C2"/>
    <w:rsid w:val="0079508D"/>
    <w:rsid w:val="0079727B"/>
    <w:rsid w:val="007A135D"/>
    <w:rsid w:val="007A58BC"/>
    <w:rsid w:val="007B490E"/>
    <w:rsid w:val="007C2A9E"/>
    <w:rsid w:val="007D0BDA"/>
    <w:rsid w:val="007D2362"/>
    <w:rsid w:val="007D305C"/>
    <w:rsid w:val="007E7D39"/>
    <w:rsid w:val="00800C17"/>
    <w:rsid w:val="00803F75"/>
    <w:rsid w:val="00806439"/>
    <w:rsid w:val="008115E0"/>
    <w:rsid w:val="00830DA0"/>
    <w:rsid w:val="0083126B"/>
    <w:rsid w:val="00835721"/>
    <w:rsid w:val="0084351B"/>
    <w:rsid w:val="0085674C"/>
    <w:rsid w:val="00856780"/>
    <w:rsid w:val="00860151"/>
    <w:rsid w:val="008623E2"/>
    <w:rsid w:val="0086594A"/>
    <w:rsid w:val="008659A5"/>
    <w:rsid w:val="00865DA4"/>
    <w:rsid w:val="00881A5B"/>
    <w:rsid w:val="00883EE8"/>
    <w:rsid w:val="0088561B"/>
    <w:rsid w:val="00896DD7"/>
    <w:rsid w:val="008A2432"/>
    <w:rsid w:val="008A5E7B"/>
    <w:rsid w:val="008B1532"/>
    <w:rsid w:val="008D17B4"/>
    <w:rsid w:val="008E7732"/>
    <w:rsid w:val="008F2784"/>
    <w:rsid w:val="00923E51"/>
    <w:rsid w:val="009340A9"/>
    <w:rsid w:val="0093476D"/>
    <w:rsid w:val="00937C7C"/>
    <w:rsid w:val="009457A9"/>
    <w:rsid w:val="00950367"/>
    <w:rsid w:val="0095414F"/>
    <w:rsid w:val="00963E72"/>
    <w:rsid w:val="0096727B"/>
    <w:rsid w:val="0097265D"/>
    <w:rsid w:val="00981718"/>
    <w:rsid w:val="00986A9B"/>
    <w:rsid w:val="0099754E"/>
    <w:rsid w:val="009B417A"/>
    <w:rsid w:val="009B5745"/>
    <w:rsid w:val="009B69AA"/>
    <w:rsid w:val="009C067B"/>
    <w:rsid w:val="009D402E"/>
    <w:rsid w:val="009D4AD4"/>
    <w:rsid w:val="009D74B1"/>
    <w:rsid w:val="00A03050"/>
    <w:rsid w:val="00A046CA"/>
    <w:rsid w:val="00A0759B"/>
    <w:rsid w:val="00A10FAA"/>
    <w:rsid w:val="00A141B4"/>
    <w:rsid w:val="00A14427"/>
    <w:rsid w:val="00A178B2"/>
    <w:rsid w:val="00A27AB0"/>
    <w:rsid w:val="00A4457A"/>
    <w:rsid w:val="00A46AB9"/>
    <w:rsid w:val="00A46B29"/>
    <w:rsid w:val="00A52404"/>
    <w:rsid w:val="00A75D7C"/>
    <w:rsid w:val="00A773D3"/>
    <w:rsid w:val="00A8259A"/>
    <w:rsid w:val="00A826E0"/>
    <w:rsid w:val="00A92928"/>
    <w:rsid w:val="00AA010A"/>
    <w:rsid w:val="00AB2FA2"/>
    <w:rsid w:val="00AC088D"/>
    <w:rsid w:val="00AC3570"/>
    <w:rsid w:val="00AC3E69"/>
    <w:rsid w:val="00AC79B5"/>
    <w:rsid w:val="00AD10B3"/>
    <w:rsid w:val="00AD4F0E"/>
    <w:rsid w:val="00AD669F"/>
    <w:rsid w:val="00AF2D8A"/>
    <w:rsid w:val="00AF3553"/>
    <w:rsid w:val="00AF6104"/>
    <w:rsid w:val="00B02CB2"/>
    <w:rsid w:val="00B15189"/>
    <w:rsid w:val="00B17A3F"/>
    <w:rsid w:val="00B26F77"/>
    <w:rsid w:val="00B34DC5"/>
    <w:rsid w:val="00B37337"/>
    <w:rsid w:val="00B50143"/>
    <w:rsid w:val="00B50B9C"/>
    <w:rsid w:val="00B5344A"/>
    <w:rsid w:val="00B61232"/>
    <w:rsid w:val="00B62338"/>
    <w:rsid w:val="00B653FC"/>
    <w:rsid w:val="00B71C78"/>
    <w:rsid w:val="00B73857"/>
    <w:rsid w:val="00B76E0E"/>
    <w:rsid w:val="00B77A30"/>
    <w:rsid w:val="00B86BBA"/>
    <w:rsid w:val="00B87BC8"/>
    <w:rsid w:val="00B92E41"/>
    <w:rsid w:val="00B96A97"/>
    <w:rsid w:val="00BA363A"/>
    <w:rsid w:val="00BA482D"/>
    <w:rsid w:val="00BA5584"/>
    <w:rsid w:val="00BC279D"/>
    <w:rsid w:val="00BD394D"/>
    <w:rsid w:val="00BD5E8B"/>
    <w:rsid w:val="00BD6427"/>
    <w:rsid w:val="00BF08A9"/>
    <w:rsid w:val="00BF22DE"/>
    <w:rsid w:val="00BF5F1B"/>
    <w:rsid w:val="00BF6316"/>
    <w:rsid w:val="00C0084C"/>
    <w:rsid w:val="00C00A41"/>
    <w:rsid w:val="00C14391"/>
    <w:rsid w:val="00C219BD"/>
    <w:rsid w:val="00C23560"/>
    <w:rsid w:val="00C27506"/>
    <w:rsid w:val="00C27ED2"/>
    <w:rsid w:val="00C30264"/>
    <w:rsid w:val="00C36D40"/>
    <w:rsid w:val="00C417E6"/>
    <w:rsid w:val="00C4383F"/>
    <w:rsid w:val="00C43E7F"/>
    <w:rsid w:val="00C44471"/>
    <w:rsid w:val="00C50D25"/>
    <w:rsid w:val="00C548E3"/>
    <w:rsid w:val="00C601FB"/>
    <w:rsid w:val="00C72163"/>
    <w:rsid w:val="00C739B4"/>
    <w:rsid w:val="00C776D2"/>
    <w:rsid w:val="00C85844"/>
    <w:rsid w:val="00C95085"/>
    <w:rsid w:val="00C96601"/>
    <w:rsid w:val="00CB0130"/>
    <w:rsid w:val="00CB1977"/>
    <w:rsid w:val="00CB39EA"/>
    <w:rsid w:val="00CC37D1"/>
    <w:rsid w:val="00CC4EC1"/>
    <w:rsid w:val="00CD5346"/>
    <w:rsid w:val="00CE26EC"/>
    <w:rsid w:val="00CE451D"/>
    <w:rsid w:val="00CF03AC"/>
    <w:rsid w:val="00CF0B0C"/>
    <w:rsid w:val="00D179E2"/>
    <w:rsid w:val="00D254EF"/>
    <w:rsid w:val="00D30842"/>
    <w:rsid w:val="00D45134"/>
    <w:rsid w:val="00D464E3"/>
    <w:rsid w:val="00D523B3"/>
    <w:rsid w:val="00D55D8B"/>
    <w:rsid w:val="00D56120"/>
    <w:rsid w:val="00D57F65"/>
    <w:rsid w:val="00D60356"/>
    <w:rsid w:val="00D606D7"/>
    <w:rsid w:val="00D67087"/>
    <w:rsid w:val="00D73FD7"/>
    <w:rsid w:val="00D75168"/>
    <w:rsid w:val="00D804C0"/>
    <w:rsid w:val="00D822A5"/>
    <w:rsid w:val="00D826F4"/>
    <w:rsid w:val="00D94012"/>
    <w:rsid w:val="00D95275"/>
    <w:rsid w:val="00D9690E"/>
    <w:rsid w:val="00DA6152"/>
    <w:rsid w:val="00DB01B9"/>
    <w:rsid w:val="00DC1FE9"/>
    <w:rsid w:val="00DC37E5"/>
    <w:rsid w:val="00DE7C1D"/>
    <w:rsid w:val="00DF6201"/>
    <w:rsid w:val="00E04FAE"/>
    <w:rsid w:val="00E11702"/>
    <w:rsid w:val="00E126F4"/>
    <w:rsid w:val="00E2054F"/>
    <w:rsid w:val="00E21D59"/>
    <w:rsid w:val="00E2566C"/>
    <w:rsid w:val="00E25B74"/>
    <w:rsid w:val="00E33005"/>
    <w:rsid w:val="00E44C45"/>
    <w:rsid w:val="00E45719"/>
    <w:rsid w:val="00E61E15"/>
    <w:rsid w:val="00E72269"/>
    <w:rsid w:val="00E74893"/>
    <w:rsid w:val="00E74EA4"/>
    <w:rsid w:val="00E85560"/>
    <w:rsid w:val="00E868A6"/>
    <w:rsid w:val="00EB5657"/>
    <w:rsid w:val="00EC4521"/>
    <w:rsid w:val="00EC53A1"/>
    <w:rsid w:val="00ED0B5F"/>
    <w:rsid w:val="00F070BF"/>
    <w:rsid w:val="00F105AC"/>
    <w:rsid w:val="00F11EFF"/>
    <w:rsid w:val="00F14EA8"/>
    <w:rsid w:val="00F21164"/>
    <w:rsid w:val="00F22CF1"/>
    <w:rsid w:val="00F22E18"/>
    <w:rsid w:val="00F4090C"/>
    <w:rsid w:val="00F4177A"/>
    <w:rsid w:val="00F44448"/>
    <w:rsid w:val="00F52692"/>
    <w:rsid w:val="00F56913"/>
    <w:rsid w:val="00F60409"/>
    <w:rsid w:val="00F61591"/>
    <w:rsid w:val="00F6543F"/>
    <w:rsid w:val="00F6787E"/>
    <w:rsid w:val="00F73224"/>
    <w:rsid w:val="00F87D55"/>
    <w:rsid w:val="00FA6716"/>
    <w:rsid w:val="00FA696E"/>
    <w:rsid w:val="00FB1D66"/>
    <w:rsid w:val="00FB417A"/>
    <w:rsid w:val="00FE16BE"/>
    <w:rsid w:val="00FE5805"/>
    <w:rsid w:val="00FF5457"/>
    <w:rsid w:val="00FF7D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D97A4A"/>
  <w15:docId w15:val="{CD92BF48-060E-4B30-8FB0-AC513203D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5414F"/>
    <w:pPr>
      <w:spacing w:before="120" w:line="360" w:lineRule="auto"/>
    </w:pPr>
    <w:rPr>
      <w:sz w:val="24"/>
    </w:rPr>
  </w:style>
  <w:style w:type="paragraph" w:styleId="Nadpis1">
    <w:name w:val="heading 1"/>
    <w:basedOn w:val="Normln"/>
    <w:next w:val="Normln"/>
    <w:link w:val="Nadpis1Char"/>
    <w:qFormat/>
    <w:rsid w:val="007A135D"/>
    <w:pPr>
      <w:keepNext/>
      <w:numPr>
        <w:numId w:val="8"/>
      </w:numPr>
      <w:shd w:val="clear" w:color="auto" w:fill="C0C0C0"/>
      <w:tabs>
        <w:tab w:val="left" w:pos="567"/>
        <w:tab w:val="left" w:pos="2835"/>
        <w:tab w:val="left" w:pos="5670"/>
        <w:tab w:val="left" w:pos="6804"/>
        <w:tab w:val="left" w:pos="7938"/>
      </w:tabs>
      <w:overflowPunct w:val="0"/>
      <w:autoSpaceDE w:val="0"/>
      <w:autoSpaceDN w:val="0"/>
      <w:adjustRightInd w:val="0"/>
      <w:spacing w:before="240" w:after="0" w:line="240" w:lineRule="atLeast"/>
      <w:jc w:val="both"/>
      <w:textAlignment w:val="baseline"/>
      <w:outlineLvl w:val="0"/>
    </w:pPr>
    <w:rPr>
      <w:rFonts w:ascii="Calibri" w:eastAsia="Times New Roman" w:hAnsi="Calibri" w:cs="Times New Roman"/>
      <w:b/>
      <w:kern w:val="28"/>
      <w:sz w:val="32"/>
      <w:szCs w:val="20"/>
      <w:u w:val="single"/>
      <w:lang w:eastAsia="cs-CZ"/>
    </w:rPr>
  </w:style>
  <w:style w:type="paragraph" w:styleId="Nadpis2">
    <w:name w:val="heading 2"/>
    <w:basedOn w:val="Normln"/>
    <w:next w:val="Normln"/>
    <w:link w:val="Nadpis2Char"/>
    <w:qFormat/>
    <w:rsid w:val="007A135D"/>
    <w:pPr>
      <w:keepNext/>
      <w:numPr>
        <w:ilvl w:val="1"/>
        <w:numId w:val="8"/>
      </w:numPr>
      <w:shd w:val="pct20" w:color="auto" w:fill="auto"/>
      <w:tabs>
        <w:tab w:val="left" w:pos="567"/>
        <w:tab w:val="left" w:pos="2835"/>
        <w:tab w:val="left" w:pos="5670"/>
        <w:tab w:val="left" w:pos="6804"/>
        <w:tab w:val="left" w:pos="7938"/>
      </w:tabs>
      <w:overflowPunct w:val="0"/>
      <w:autoSpaceDE w:val="0"/>
      <w:autoSpaceDN w:val="0"/>
      <w:adjustRightInd w:val="0"/>
      <w:spacing w:after="0" w:line="240" w:lineRule="atLeast"/>
      <w:jc w:val="both"/>
      <w:textAlignment w:val="baseline"/>
      <w:outlineLvl w:val="1"/>
    </w:pPr>
    <w:rPr>
      <w:rFonts w:ascii="Calibri" w:eastAsia="Times New Roman" w:hAnsi="Calibri" w:cs="Times New Roman"/>
      <w:b/>
      <w:sz w:val="28"/>
      <w:szCs w:val="20"/>
      <w:lang w:eastAsia="cs-CZ"/>
    </w:rPr>
  </w:style>
  <w:style w:type="paragraph" w:styleId="Nadpis3">
    <w:name w:val="heading 3"/>
    <w:basedOn w:val="Normln"/>
    <w:next w:val="Normln"/>
    <w:link w:val="Nadpis3Char"/>
    <w:qFormat/>
    <w:rsid w:val="0061722A"/>
    <w:pPr>
      <w:keepNext/>
      <w:numPr>
        <w:ilvl w:val="2"/>
        <w:numId w:val="8"/>
      </w:numPr>
      <w:tabs>
        <w:tab w:val="left" w:pos="567"/>
        <w:tab w:val="left" w:pos="2835"/>
        <w:tab w:val="left" w:pos="5670"/>
        <w:tab w:val="left" w:pos="6804"/>
        <w:tab w:val="left" w:pos="7938"/>
      </w:tabs>
      <w:overflowPunct w:val="0"/>
      <w:autoSpaceDE w:val="0"/>
      <w:autoSpaceDN w:val="0"/>
      <w:adjustRightInd w:val="0"/>
      <w:spacing w:after="0" w:line="240" w:lineRule="atLeast"/>
      <w:ind w:left="567"/>
      <w:jc w:val="both"/>
      <w:textAlignment w:val="baseline"/>
      <w:outlineLvl w:val="2"/>
    </w:pPr>
    <w:rPr>
      <w:rFonts w:ascii="Calibri" w:eastAsia="Times New Roman" w:hAnsi="Calibri" w:cs="Times New Roman"/>
      <w:b/>
      <w:szCs w:val="20"/>
      <w:u w:val="single"/>
      <w:lang w:eastAsia="cs-CZ"/>
    </w:rPr>
  </w:style>
  <w:style w:type="paragraph" w:styleId="Nadpis4">
    <w:name w:val="heading 4"/>
    <w:basedOn w:val="Normln"/>
    <w:next w:val="Normln"/>
    <w:link w:val="Nadpis4Char"/>
    <w:qFormat/>
    <w:rsid w:val="00634BD5"/>
    <w:pPr>
      <w:keepNext/>
      <w:numPr>
        <w:ilvl w:val="3"/>
        <w:numId w:val="8"/>
      </w:numPr>
      <w:tabs>
        <w:tab w:val="left" w:pos="567"/>
        <w:tab w:val="left" w:pos="2835"/>
        <w:tab w:val="left" w:pos="5670"/>
        <w:tab w:val="left" w:pos="6804"/>
        <w:tab w:val="left" w:pos="7938"/>
      </w:tabs>
      <w:overflowPunct w:val="0"/>
      <w:autoSpaceDE w:val="0"/>
      <w:autoSpaceDN w:val="0"/>
      <w:adjustRightInd w:val="0"/>
      <w:spacing w:before="240" w:after="60" w:line="240" w:lineRule="atLeast"/>
      <w:jc w:val="both"/>
      <w:textAlignment w:val="baseline"/>
      <w:outlineLvl w:val="3"/>
    </w:pPr>
    <w:rPr>
      <w:rFonts w:ascii="Times New Roman" w:eastAsia="Times New Roman" w:hAnsi="Times New Roman" w:cs="Times New Roman"/>
      <w:b/>
      <w:i/>
      <w:szCs w:val="20"/>
      <w:lang w:eastAsia="cs-CZ"/>
    </w:rPr>
  </w:style>
  <w:style w:type="paragraph" w:styleId="Nadpis5">
    <w:name w:val="heading 5"/>
    <w:basedOn w:val="Normln"/>
    <w:next w:val="Normln"/>
    <w:link w:val="Nadpis5Char"/>
    <w:qFormat/>
    <w:rsid w:val="00634BD5"/>
    <w:pPr>
      <w:numPr>
        <w:ilvl w:val="4"/>
        <w:numId w:val="8"/>
      </w:numPr>
      <w:tabs>
        <w:tab w:val="left" w:pos="567"/>
        <w:tab w:val="left" w:pos="2835"/>
        <w:tab w:val="left" w:pos="5670"/>
        <w:tab w:val="left" w:pos="6804"/>
        <w:tab w:val="left" w:pos="7938"/>
      </w:tabs>
      <w:overflowPunct w:val="0"/>
      <w:autoSpaceDE w:val="0"/>
      <w:autoSpaceDN w:val="0"/>
      <w:adjustRightInd w:val="0"/>
      <w:spacing w:before="240" w:after="60" w:line="240" w:lineRule="atLeast"/>
      <w:jc w:val="both"/>
      <w:textAlignment w:val="baseline"/>
      <w:outlineLvl w:val="4"/>
    </w:pPr>
    <w:rPr>
      <w:rFonts w:ascii="Arial" w:eastAsia="Times New Roman" w:hAnsi="Arial" w:cs="Times New Roman"/>
      <w:szCs w:val="20"/>
      <w:lang w:eastAsia="cs-CZ"/>
    </w:rPr>
  </w:style>
  <w:style w:type="paragraph" w:styleId="Nadpis6">
    <w:name w:val="heading 6"/>
    <w:basedOn w:val="Normln"/>
    <w:next w:val="Normln"/>
    <w:link w:val="Nadpis6Char"/>
    <w:qFormat/>
    <w:rsid w:val="00634BD5"/>
    <w:pPr>
      <w:numPr>
        <w:ilvl w:val="5"/>
        <w:numId w:val="8"/>
      </w:numPr>
      <w:tabs>
        <w:tab w:val="left" w:pos="567"/>
        <w:tab w:val="left" w:pos="2835"/>
        <w:tab w:val="left" w:pos="5670"/>
        <w:tab w:val="left" w:pos="6804"/>
        <w:tab w:val="left" w:pos="7938"/>
      </w:tabs>
      <w:overflowPunct w:val="0"/>
      <w:autoSpaceDE w:val="0"/>
      <w:autoSpaceDN w:val="0"/>
      <w:adjustRightInd w:val="0"/>
      <w:spacing w:before="240" w:after="60" w:line="240" w:lineRule="atLeast"/>
      <w:jc w:val="both"/>
      <w:textAlignment w:val="baseline"/>
      <w:outlineLvl w:val="5"/>
    </w:pPr>
    <w:rPr>
      <w:rFonts w:ascii="Arial" w:eastAsia="Times New Roman" w:hAnsi="Arial" w:cs="Times New Roman"/>
      <w:i/>
      <w:szCs w:val="20"/>
      <w:lang w:eastAsia="cs-CZ"/>
    </w:rPr>
  </w:style>
  <w:style w:type="paragraph" w:styleId="Nadpis7">
    <w:name w:val="heading 7"/>
    <w:basedOn w:val="Normln"/>
    <w:next w:val="Normln"/>
    <w:link w:val="Nadpis7Char"/>
    <w:qFormat/>
    <w:rsid w:val="00634BD5"/>
    <w:pPr>
      <w:numPr>
        <w:ilvl w:val="6"/>
        <w:numId w:val="8"/>
      </w:numPr>
      <w:tabs>
        <w:tab w:val="left" w:pos="567"/>
        <w:tab w:val="left" w:pos="2835"/>
        <w:tab w:val="left" w:pos="5670"/>
        <w:tab w:val="left" w:pos="6804"/>
        <w:tab w:val="left" w:pos="7938"/>
      </w:tabs>
      <w:overflowPunct w:val="0"/>
      <w:autoSpaceDE w:val="0"/>
      <w:autoSpaceDN w:val="0"/>
      <w:adjustRightInd w:val="0"/>
      <w:spacing w:before="240" w:after="60" w:line="240" w:lineRule="atLeast"/>
      <w:jc w:val="both"/>
      <w:textAlignment w:val="baseline"/>
      <w:outlineLvl w:val="6"/>
    </w:pPr>
    <w:rPr>
      <w:rFonts w:ascii="Arial" w:eastAsia="Times New Roman" w:hAnsi="Arial" w:cs="Times New Roman"/>
      <w:sz w:val="20"/>
      <w:szCs w:val="20"/>
      <w:lang w:eastAsia="cs-CZ"/>
    </w:rPr>
  </w:style>
  <w:style w:type="paragraph" w:styleId="Nadpis8">
    <w:name w:val="heading 8"/>
    <w:basedOn w:val="Normln"/>
    <w:next w:val="Normln"/>
    <w:link w:val="Nadpis8Char"/>
    <w:qFormat/>
    <w:rsid w:val="00634BD5"/>
    <w:pPr>
      <w:numPr>
        <w:ilvl w:val="7"/>
        <w:numId w:val="8"/>
      </w:numPr>
      <w:tabs>
        <w:tab w:val="left" w:pos="567"/>
        <w:tab w:val="left" w:pos="2835"/>
        <w:tab w:val="left" w:pos="5670"/>
        <w:tab w:val="left" w:pos="6804"/>
        <w:tab w:val="left" w:pos="7938"/>
      </w:tabs>
      <w:overflowPunct w:val="0"/>
      <w:autoSpaceDE w:val="0"/>
      <w:autoSpaceDN w:val="0"/>
      <w:adjustRightInd w:val="0"/>
      <w:spacing w:before="240" w:after="60" w:line="240" w:lineRule="atLeast"/>
      <w:jc w:val="both"/>
      <w:textAlignment w:val="baseline"/>
      <w:outlineLvl w:val="7"/>
    </w:pPr>
    <w:rPr>
      <w:rFonts w:ascii="Arial" w:eastAsia="Times New Roman" w:hAnsi="Arial" w:cs="Times New Roman"/>
      <w:i/>
      <w:sz w:val="20"/>
      <w:szCs w:val="20"/>
      <w:lang w:eastAsia="cs-CZ"/>
    </w:rPr>
  </w:style>
  <w:style w:type="paragraph" w:styleId="Nadpis9">
    <w:name w:val="heading 9"/>
    <w:basedOn w:val="Normln"/>
    <w:next w:val="Normln"/>
    <w:link w:val="Nadpis9Char"/>
    <w:qFormat/>
    <w:rsid w:val="00634BD5"/>
    <w:pPr>
      <w:numPr>
        <w:ilvl w:val="8"/>
        <w:numId w:val="8"/>
      </w:numPr>
      <w:tabs>
        <w:tab w:val="left" w:pos="567"/>
        <w:tab w:val="left" w:pos="2835"/>
        <w:tab w:val="left" w:pos="5670"/>
        <w:tab w:val="left" w:pos="6804"/>
        <w:tab w:val="left" w:pos="7938"/>
      </w:tabs>
      <w:overflowPunct w:val="0"/>
      <w:autoSpaceDE w:val="0"/>
      <w:autoSpaceDN w:val="0"/>
      <w:adjustRightInd w:val="0"/>
      <w:spacing w:before="240" w:after="60" w:line="240" w:lineRule="atLeast"/>
      <w:jc w:val="both"/>
      <w:textAlignment w:val="baseline"/>
      <w:outlineLvl w:val="8"/>
    </w:pPr>
    <w:rPr>
      <w:rFonts w:ascii="Arial" w:eastAsia="Times New Roman" w:hAnsi="Arial" w:cs="Times New Roman"/>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72163"/>
    <w:pPr>
      <w:ind w:left="720"/>
      <w:contextualSpacing/>
    </w:pPr>
  </w:style>
  <w:style w:type="paragraph" w:customStyle="1" w:styleId="TCRTITLENUM1">
    <w:name w:val="TCR_TITLE_NUM_1"/>
    <w:basedOn w:val="Normln"/>
    <w:next w:val="Normln"/>
    <w:qFormat/>
    <w:rsid w:val="00B37337"/>
    <w:pPr>
      <w:keepNext/>
      <w:numPr>
        <w:numId w:val="5"/>
      </w:numPr>
      <w:spacing w:before="360" w:after="120" w:line="240" w:lineRule="exact"/>
    </w:pPr>
    <w:rPr>
      <w:rFonts w:ascii="Arial" w:eastAsia="Times New Roman" w:hAnsi="Arial" w:cs="Times New Roman"/>
      <w:b/>
      <w:caps/>
      <w:sz w:val="20"/>
      <w:szCs w:val="24"/>
    </w:rPr>
  </w:style>
  <w:style w:type="paragraph" w:customStyle="1" w:styleId="TCRTITLENUM2">
    <w:name w:val="TCR_TITLE_NUM_2"/>
    <w:basedOn w:val="Normln"/>
    <w:next w:val="Normln"/>
    <w:qFormat/>
    <w:rsid w:val="00B37337"/>
    <w:pPr>
      <w:keepNext/>
      <w:numPr>
        <w:ilvl w:val="1"/>
        <w:numId w:val="5"/>
      </w:numPr>
      <w:spacing w:before="240" w:after="120" w:line="240" w:lineRule="exact"/>
    </w:pPr>
    <w:rPr>
      <w:rFonts w:ascii="Arial" w:eastAsia="Times New Roman" w:hAnsi="Arial" w:cs="Times New Roman"/>
      <w:b/>
      <w:caps/>
      <w:sz w:val="19"/>
      <w:szCs w:val="24"/>
    </w:rPr>
  </w:style>
  <w:style w:type="paragraph" w:customStyle="1" w:styleId="TCRTITLENUM3">
    <w:name w:val="TCR_TITLE_NUM_3"/>
    <w:basedOn w:val="Normln"/>
    <w:next w:val="Normln"/>
    <w:qFormat/>
    <w:rsid w:val="00B37337"/>
    <w:pPr>
      <w:keepNext/>
      <w:numPr>
        <w:ilvl w:val="2"/>
        <w:numId w:val="5"/>
      </w:numPr>
      <w:spacing w:before="240" w:after="120" w:line="240" w:lineRule="exact"/>
    </w:pPr>
    <w:rPr>
      <w:rFonts w:ascii="Arial" w:eastAsia="Times New Roman" w:hAnsi="Arial" w:cs="Times New Roman"/>
      <w:b/>
      <w:sz w:val="18"/>
      <w:szCs w:val="24"/>
    </w:rPr>
  </w:style>
  <w:style w:type="paragraph" w:customStyle="1" w:styleId="TCRTITLENUM4">
    <w:name w:val="TCR_TITLE_NUM_4"/>
    <w:basedOn w:val="Normln"/>
    <w:next w:val="Normln"/>
    <w:qFormat/>
    <w:rsid w:val="00B37337"/>
    <w:pPr>
      <w:keepNext/>
      <w:numPr>
        <w:ilvl w:val="3"/>
        <w:numId w:val="5"/>
      </w:numPr>
      <w:spacing w:before="240" w:after="120" w:line="240" w:lineRule="exact"/>
    </w:pPr>
    <w:rPr>
      <w:rFonts w:ascii="Arial" w:eastAsia="Times New Roman" w:hAnsi="Arial" w:cs="Times New Roman"/>
      <w:b/>
      <w:sz w:val="18"/>
      <w:szCs w:val="24"/>
    </w:rPr>
  </w:style>
  <w:style w:type="paragraph" w:customStyle="1" w:styleId="TCRTITLEBOLDonlyletter">
    <w:name w:val="TCR_TITLE_BOLD_only_letter"/>
    <w:basedOn w:val="Normln"/>
    <w:next w:val="Normln"/>
    <w:qFormat/>
    <w:rsid w:val="00B37337"/>
    <w:pPr>
      <w:keepNext/>
      <w:numPr>
        <w:ilvl w:val="5"/>
        <w:numId w:val="5"/>
      </w:numPr>
      <w:spacing w:before="240" w:after="120" w:line="240" w:lineRule="exact"/>
      <w:jc w:val="both"/>
    </w:pPr>
    <w:rPr>
      <w:rFonts w:ascii="Arial" w:eastAsia="Times New Roman" w:hAnsi="Arial" w:cs="Times New Roman"/>
      <w:b/>
      <w:sz w:val="18"/>
      <w:szCs w:val="24"/>
    </w:rPr>
  </w:style>
  <w:style w:type="paragraph" w:customStyle="1" w:styleId="TCRTITLEPARAGRAPH">
    <w:name w:val="TCR_TITLE_PARAGRAPH"/>
    <w:basedOn w:val="Normln"/>
    <w:next w:val="Normln"/>
    <w:qFormat/>
    <w:rsid w:val="00B37337"/>
    <w:pPr>
      <w:numPr>
        <w:ilvl w:val="4"/>
        <w:numId w:val="5"/>
      </w:numPr>
      <w:spacing w:before="240" w:after="120" w:line="240" w:lineRule="exact"/>
    </w:pPr>
    <w:rPr>
      <w:rFonts w:ascii="Arial" w:eastAsia="Times New Roman" w:hAnsi="Arial" w:cs="Times New Roman"/>
      <w:b/>
      <w:sz w:val="18"/>
      <w:szCs w:val="24"/>
      <w:u w:val="single"/>
    </w:rPr>
  </w:style>
  <w:style w:type="paragraph" w:customStyle="1" w:styleId="TCR-Odrazka1">
    <w:name w:val="TCR-Odrazka 1"/>
    <w:basedOn w:val="Normln"/>
    <w:uiPriority w:val="99"/>
    <w:rsid w:val="00B37337"/>
    <w:pPr>
      <w:numPr>
        <w:numId w:val="6"/>
      </w:numPr>
      <w:spacing w:after="0" w:line="280" w:lineRule="exact"/>
      <w:jc w:val="both"/>
    </w:pPr>
    <w:rPr>
      <w:rFonts w:ascii="Arial" w:eastAsia="Times New Roman" w:hAnsi="Arial" w:cs="Times New Roman"/>
      <w:sz w:val="19"/>
      <w:szCs w:val="24"/>
    </w:rPr>
  </w:style>
  <w:style w:type="character" w:customStyle="1" w:styleId="Nadpis1Char">
    <w:name w:val="Nadpis 1 Char"/>
    <w:basedOn w:val="Standardnpsmoodstavce"/>
    <w:link w:val="Nadpis1"/>
    <w:rsid w:val="007A135D"/>
    <w:rPr>
      <w:rFonts w:ascii="Calibri" w:eastAsia="Times New Roman" w:hAnsi="Calibri" w:cs="Times New Roman"/>
      <w:b/>
      <w:kern w:val="28"/>
      <w:sz w:val="32"/>
      <w:szCs w:val="20"/>
      <w:u w:val="single"/>
      <w:shd w:val="clear" w:color="auto" w:fill="C0C0C0"/>
      <w:lang w:eastAsia="cs-CZ"/>
    </w:rPr>
  </w:style>
  <w:style w:type="character" w:customStyle="1" w:styleId="Nadpis2Char">
    <w:name w:val="Nadpis 2 Char"/>
    <w:basedOn w:val="Standardnpsmoodstavce"/>
    <w:link w:val="Nadpis2"/>
    <w:rsid w:val="007A135D"/>
    <w:rPr>
      <w:rFonts w:ascii="Calibri" w:eastAsia="Times New Roman" w:hAnsi="Calibri" w:cs="Times New Roman"/>
      <w:b/>
      <w:sz w:val="28"/>
      <w:szCs w:val="20"/>
      <w:shd w:val="pct20" w:color="auto" w:fill="auto"/>
      <w:lang w:eastAsia="cs-CZ"/>
    </w:rPr>
  </w:style>
  <w:style w:type="character" w:customStyle="1" w:styleId="Nadpis3Char">
    <w:name w:val="Nadpis 3 Char"/>
    <w:basedOn w:val="Standardnpsmoodstavce"/>
    <w:link w:val="Nadpis3"/>
    <w:rsid w:val="0061722A"/>
    <w:rPr>
      <w:rFonts w:ascii="Calibri" w:eastAsia="Times New Roman" w:hAnsi="Calibri" w:cs="Times New Roman"/>
      <w:b/>
      <w:sz w:val="24"/>
      <w:szCs w:val="20"/>
      <w:u w:val="single"/>
      <w:lang w:eastAsia="cs-CZ"/>
    </w:rPr>
  </w:style>
  <w:style w:type="character" w:customStyle="1" w:styleId="Nadpis4Char">
    <w:name w:val="Nadpis 4 Char"/>
    <w:basedOn w:val="Standardnpsmoodstavce"/>
    <w:link w:val="Nadpis4"/>
    <w:rsid w:val="00634BD5"/>
    <w:rPr>
      <w:rFonts w:ascii="Times New Roman" w:eastAsia="Times New Roman" w:hAnsi="Times New Roman" w:cs="Times New Roman"/>
      <w:b/>
      <w:i/>
      <w:szCs w:val="20"/>
      <w:lang w:eastAsia="cs-CZ"/>
    </w:rPr>
  </w:style>
  <w:style w:type="character" w:customStyle="1" w:styleId="Nadpis5Char">
    <w:name w:val="Nadpis 5 Char"/>
    <w:basedOn w:val="Standardnpsmoodstavce"/>
    <w:link w:val="Nadpis5"/>
    <w:rsid w:val="00634BD5"/>
    <w:rPr>
      <w:rFonts w:ascii="Arial" w:eastAsia="Times New Roman" w:hAnsi="Arial" w:cs="Times New Roman"/>
      <w:szCs w:val="20"/>
      <w:lang w:eastAsia="cs-CZ"/>
    </w:rPr>
  </w:style>
  <w:style w:type="character" w:customStyle="1" w:styleId="Nadpis6Char">
    <w:name w:val="Nadpis 6 Char"/>
    <w:basedOn w:val="Standardnpsmoodstavce"/>
    <w:link w:val="Nadpis6"/>
    <w:rsid w:val="00634BD5"/>
    <w:rPr>
      <w:rFonts w:ascii="Arial" w:eastAsia="Times New Roman" w:hAnsi="Arial" w:cs="Times New Roman"/>
      <w:i/>
      <w:szCs w:val="20"/>
      <w:lang w:eastAsia="cs-CZ"/>
    </w:rPr>
  </w:style>
  <w:style w:type="character" w:customStyle="1" w:styleId="Nadpis7Char">
    <w:name w:val="Nadpis 7 Char"/>
    <w:basedOn w:val="Standardnpsmoodstavce"/>
    <w:link w:val="Nadpis7"/>
    <w:rsid w:val="00634BD5"/>
    <w:rPr>
      <w:rFonts w:ascii="Arial" w:eastAsia="Times New Roman" w:hAnsi="Arial" w:cs="Times New Roman"/>
      <w:sz w:val="20"/>
      <w:szCs w:val="20"/>
      <w:lang w:eastAsia="cs-CZ"/>
    </w:rPr>
  </w:style>
  <w:style w:type="character" w:customStyle="1" w:styleId="Nadpis8Char">
    <w:name w:val="Nadpis 8 Char"/>
    <w:basedOn w:val="Standardnpsmoodstavce"/>
    <w:link w:val="Nadpis8"/>
    <w:rsid w:val="00634BD5"/>
    <w:rPr>
      <w:rFonts w:ascii="Arial" w:eastAsia="Times New Roman" w:hAnsi="Arial" w:cs="Times New Roman"/>
      <w:i/>
      <w:sz w:val="20"/>
      <w:szCs w:val="20"/>
      <w:lang w:eastAsia="cs-CZ"/>
    </w:rPr>
  </w:style>
  <w:style w:type="character" w:customStyle="1" w:styleId="Nadpis9Char">
    <w:name w:val="Nadpis 9 Char"/>
    <w:basedOn w:val="Standardnpsmoodstavce"/>
    <w:link w:val="Nadpis9"/>
    <w:rsid w:val="00634BD5"/>
    <w:rPr>
      <w:rFonts w:ascii="Arial" w:eastAsia="Times New Roman" w:hAnsi="Arial" w:cs="Times New Roman"/>
      <w:i/>
      <w:sz w:val="18"/>
      <w:szCs w:val="20"/>
      <w:lang w:eastAsia="cs-CZ"/>
    </w:rPr>
  </w:style>
  <w:style w:type="paragraph" w:styleId="Zkladntext">
    <w:name w:val="Body Text"/>
    <w:basedOn w:val="Normln"/>
    <w:link w:val="ZkladntextChar"/>
    <w:rsid w:val="006C2F5F"/>
    <w:pPr>
      <w:widowControl w:val="0"/>
      <w:tabs>
        <w:tab w:val="left" w:pos="-1438"/>
        <w:tab w:val="left" w:pos="-718"/>
        <w:tab w:val="left" w:pos="2"/>
        <w:tab w:val="left" w:pos="722"/>
        <w:tab w:val="left" w:pos="1442"/>
        <w:tab w:val="left" w:pos="2162"/>
        <w:tab w:val="left" w:pos="2882"/>
        <w:tab w:val="left" w:pos="3602"/>
        <w:tab w:val="left" w:pos="4322"/>
        <w:tab w:val="left" w:pos="5042"/>
        <w:tab w:val="left" w:pos="5762"/>
        <w:tab w:val="left" w:pos="6096"/>
        <w:tab w:val="left" w:pos="6482"/>
        <w:tab w:val="left" w:pos="7202"/>
        <w:tab w:val="left" w:pos="7922"/>
        <w:tab w:val="left" w:pos="8642"/>
      </w:tabs>
      <w:spacing w:after="0" w:line="240" w:lineRule="auto"/>
      <w:jc w:val="both"/>
    </w:pPr>
    <w:rPr>
      <w:rFonts w:ascii="Times New Roman" w:eastAsia="Times New Roman" w:hAnsi="Times New Roman" w:cs="Times New Roman"/>
      <w:snapToGrid w:val="0"/>
      <w:szCs w:val="20"/>
      <w:lang w:eastAsia="cs-CZ"/>
    </w:rPr>
  </w:style>
  <w:style w:type="character" w:customStyle="1" w:styleId="ZkladntextChar">
    <w:name w:val="Základní text Char"/>
    <w:basedOn w:val="Standardnpsmoodstavce"/>
    <w:link w:val="Zkladntext"/>
    <w:rsid w:val="006C2F5F"/>
    <w:rPr>
      <w:rFonts w:ascii="Times New Roman" w:eastAsia="Times New Roman" w:hAnsi="Times New Roman" w:cs="Times New Roman"/>
      <w:snapToGrid w:val="0"/>
      <w:sz w:val="24"/>
      <w:szCs w:val="20"/>
      <w:lang w:eastAsia="cs-CZ"/>
    </w:rPr>
  </w:style>
  <w:style w:type="paragraph" w:styleId="Normlnweb">
    <w:name w:val="Normal (Web)"/>
    <w:basedOn w:val="Normln"/>
    <w:uiPriority w:val="99"/>
    <w:semiHidden/>
    <w:unhideWhenUsed/>
    <w:rsid w:val="00CB39EA"/>
    <w:pPr>
      <w:spacing w:before="100" w:beforeAutospacing="1" w:after="100" w:afterAutospacing="1" w:line="240" w:lineRule="auto"/>
    </w:pPr>
    <w:rPr>
      <w:rFonts w:ascii="Times New Roman" w:eastAsia="Times New Roman" w:hAnsi="Times New Roman" w:cs="Times New Roman"/>
      <w:szCs w:val="24"/>
      <w:lang w:eastAsia="cs-CZ"/>
    </w:rPr>
  </w:style>
  <w:style w:type="paragraph" w:customStyle="1" w:styleId="ccl2">
    <w:name w:val="cc l2"/>
    <w:basedOn w:val="Normln"/>
    <w:rsid w:val="00F87D55"/>
    <w:pPr>
      <w:spacing w:before="100" w:beforeAutospacing="1" w:after="100" w:afterAutospacing="1" w:line="240" w:lineRule="auto"/>
    </w:pPr>
    <w:rPr>
      <w:rFonts w:ascii="Times New Roman" w:eastAsia="Times New Roman" w:hAnsi="Times New Roman" w:cs="Times New Roman"/>
      <w:szCs w:val="24"/>
      <w:lang w:eastAsia="cs-CZ"/>
    </w:rPr>
  </w:style>
  <w:style w:type="paragraph" w:styleId="Zhlav">
    <w:name w:val="header"/>
    <w:basedOn w:val="Normln"/>
    <w:link w:val="ZhlavChar"/>
    <w:unhideWhenUsed/>
    <w:rsid w:val="00762C7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62C7B"/>
    <w:rPr>
      <w:sz w:val="24"/>
    </w:rPr>
  </w:style>
  <w:style w:type="paragraph" w:styleId="Zpat">
    <w:name w:val="footer"/>
    <w:basedOn w:val="Normln"/>
    <w:link w:val="ZpatChar"/>
    <w:uiPriority w:val="99"/>
    <w:unhideWhenUsed/>
    <w:rsid w:val="00762C7B"/>
    <w:pPr>
      <w:tabs>
        <w:tab w:val="center" w:pos="4536"/>
        <w:tab w:val="right" w:pos="9072"/>
      </w:tabs>
      <w:spacing w:after="0" w:line="240" w:lineRule="auto"/>
    </w:pPr>
  </w:style>
  <w:style w:type="character" w:customStyle="1" w:styleId="ZpatChar">
    <w:name w:val="Zápatí Char"/>
    <w:basedOn w:val="Standardnpsmoodstavce"/>
    <w:link w:val="Zpat"/>
    <w:uiPriority w:val="99"/>
    <w:rsid w:val="00762C7B"/>
    <w:rPr>
      <w:sz w:val="24"/>
    </w:rPr>
  </w:style>
  <w:style w:type="paragraph" w:styleId="Nadpisobsahu">
    <w:name w:val="TOC Heading"/>
    <w:basedOn w:val="Nadpis1"/>
    <w:next w:val="Normln"/>
    <w:uiPriority w:val="39"/>
    <w:unhideWhenUsed/>
    <w:qFormat/>
    <w:rsid w:val="00762C7B"/>
    <w:pPr>
      <w:keepLines/>
      <w:numPr>
        <w:numId w:val="0"/>
      </w:numPr>
      <w:shd w:val="clear" w:color="auto" w:fill="auto"/>
      <w:tabs>
        <w:tab w:val="clear" w:pos="567"/>
        <w:tab w:val="clear" w:pos="2835"/>
        <w:tab w:val="clear" w:pos="5670"/>
        <w:tab w:val="clear" w:pos="6804"/>
        <w:tab w:val="clear" w:pos="7938"/>
      </w:tabs>
      <w:overflowPunct/>
      <w:autoSpaceDE/>
      <w:autoSpaceDN/>
      <w:adjustRightInd/>
      <w:spacing w:line="259" w:lineRule="auto"/>
      <w:jc w:val="left"/>
      <w:textAlignment w:val="auto"/>
      <w:outlineLvl w:val="9"/>
    </w:pPr>
    <w:rPr>
      <w:rFonts w:asciiTheme="majorHAnsi" w:eastAsiaTheme="majorEastAsia" w:hAnsiTheme="majorHAnsi" w:cstheme="majorBidi"/>
      <w:b w:val="0"/>
      <w:color w:val="365F91" w:themeColor="accent1" w:themeShade="BF"/>
      <w:kern w:val="0"/>
      <w:szCs w:val="32"/>
      <w:u w:val="none"/>
    </w:rPr>
  </w:style>
  <w:style w:type="paragraph" w:styleId="Obsah1">
    <w:name w:val="toc 1"/>
    <w:basedOn w:val="Normln"/>
    <w:next w:val="Normln"/>
    <w:autoRedefine/>
    <w:uiPriority w:val="39"/>
    <w:unhideWhenUsed/>
    <w:rsid w:val="00762C7B"/>
    <w:pPr>
      <w:spacing w:after="100"/>
    </w:pPr>
  </w:style>
  <w:style w:type="character" w:styleId="Hypertextovodkaz">
    <w:name w:val="Hyperlink"/>
    <w:basedOn w:val="Standardnpsmoodstavce"/>
    <w:uiPriority w:val="99"/>
    <w:unhideWhenUsed/>
    <w:rsid w:val="00762C7B"/>
    <w:rPr>
      <w:color w:val="0000FF" w:themeColor="hyperlink"/>
      <w:u w:val="single"/>
    </w:rPr>
  </w:style>
  <w:style w:type="paragraph" w:customStyle="1" w:styleId="Default">
    <w:name w:val="Default"/>
    <w:rsid w:val="00610095"/>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
    <w:link w:val="TextbublinyChar"/>
    <w:semiHidden/>
    <w:rsid w:val="007A135D"/>
    <w:pPr>
      <w:spacing w:after="0" w:line="240" w:lineRule="auto"/>
    </w:pPr>
    <w:rPr>
      <w:rFonts w:ascii="Tahoma" w:eastAsia="Times New Roman" w:hAnsi="Tahoma" w:cs="Tahoma"/>
      <w:shadow/>
      <w:noProof/>
      <w:sz w:val="16"/>
      <w:szCs w:val="16"/>
      <w:lang w:eastAsia="cs-CZ"/>
    </w:rPr>
  </w:style>
  <w:style w:type="character" w:customStyle="1" w:styleId="TextbublinyChar">
    <w:name w:val="Text bubliny Char"/>
    <w:basedOn w:val="Standardnpsmoodstavce"/>
    <w:link w:val="Textbubliny"/>
    <w:semiHidden/>
    <w:rsid w:val="007A135D"/>
    <w:rPr>
      <w:rFonts w:ascii="Tahoma" w:eastAsia="Times New Roman" w:hAnsi="Tahoma" w:cs="Tahoma"/>
      <w:shadow/>
      <w:noProof/>
      <w:sz w:val="16"/>
      <w:szCs w:val="16"/>
      <w:lang w:eastAsia="cs-CZ"/>
    </w:rPr>
  </w:style>
  <w:style w:type="paragraph" w:styleId="Datum">
    <w:name w:val="Date"/>
    <w:basedOn w:val="Normln"/>
    <w:next w:val="Normln"/>
    <w:link w:val="DatumChar"/>
    <w:rsid w:val="007A135D"/>
    <w:pPr>
      <w:spacing w:after="0" w:line="240" w:lineRule="auto"/>
    </w:pPr>
    <w:rPr>
      <w:rFonts w:ascii="Tms Rmn" w:eastAsia="Times New Roman" w:hAnsi="Tms Rmn" w:cs="Times New Roman"/>
      <w:shadow/>
      <w:noProof/>
      <w:sz w:val="20"/>
      <w:szCs w:val="20"/>
      <w:lang w:eastAsia="cs-CZ"/>
    </w:rPr>
  </w:style>
  <w:style w:type="character" w:customStyle="1" w:styleId="DatumChar">
    <w:name w:val="Datum Char"/>
    <w:basedOn w:val="Standardnpsmoodstavce"/>
    <w:link w:val="Datum"/>
    <w:rsid w:val="007A135D"/>
    <w:rPr>
      <w:rFonts w:ascii="Tms Rmn" w:eastAsia="Times New Roman" w:hAnsi="Tms Rmn" w:cs="Times New Roman"/>
      <w:shadow/>
      <w:noProof/>
      <w:sz w:val="20"/>
      <w:szCs w:val="20"/>
      <w:lang w:eastAsia="cs-CZ"/>
    </w:rPr>
  </w:style>
  <w:style w:type="paragraph" w:customStyle="1" w:styleId="ZKLADNTEXT0">
    <w:name w:val="ZÁKLADNÍ TEXT"/>
    <w:link w:val="ZKLADNTEXTChar0"/>
    <w:qFormat/>
    <w:rsid w:val="007A135D"/>
    <w:pPr>
      <w:spacing w:before="60" w:after="60" w:line="240" w:lineRule="auto"/>
    </w:pPr>
    <w:rPr>
      <w:rFonts w:ascii="Arial" w:eastAsia="Times New Roman" w:hAnsi="Arial" w:cs="Times New Roman"/>
      <w:color w:val="0000FF"/>
      <w:sz w:val="20"/>
      <w:lang w:bidi="en-US"/>
    </w:rPr>
  </w:style>
  <w:style w:type="character" w:customStyle="1" w:styleId="ZKLADNTEXTChar0">
    <w:name w:val="ZÁKLADNÍ TEXT Char"/>
    <w:link w:val="ZKLADNTEXT0"/>
    <w:rsid w:val="007A135D"/>
    <w:rPr>
      <w:rFonts w:ascii="Arial" w:eastAsia="Times New Roman" w:hAnsi="Arial" w:cs="Times New Roman"/>
      <w:color w:val="0000FF"/>
      <w:sz w:val="20"/>
      <w:lang w:bidi="en-US"/>
    </w:rPr>
  </w:style>
  <w:style w:type="character" w:styleId="Zstupntext">
    <w:name w:val="Placeholder Text"/>
    <w:uiPriority w:val="99"/>
    <w:semiHidden/>
    <w:rsid w:val="007A135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892555">
      <w:bodyDiv w:val="1"/>
      <w:marLeft w:val="0"/>
      <w:marRight w:val="0"/>
      <w:marTop w:val="0"/>
      <w:marBottom w:val="0"/>
      <w:divBdr>
        <w:top w:val="none" w:sz="0" w:space="0" w:color="auto"/>
        <w:left w:val="none" w:sz="0" w:space="0" w:color="auto"/>
        <w:bottom w:val="none" w:sz="0" w:space="0" w:color="auto"/>
        <w:right w:val="none" w:sz="0" w:space="0" w:color="auto"/>
      </w:divBdr>
    </w:div>
    <w:div w:id="918951937">
      <w:bodyDiv w:val="1"/>
      <w:marLeft w:val="0"/>
      <w:marRight w:val="0"/>
      <w:marTop w:val="0"/>
      <w:marBottom w:val="0"/>
      <w:divBdr>
        <w:top w:val="none" w:sz="0" w:space="0" w:color="auto"/>
        <w:left w:val="none" w:sz="0" w:space="0" w:color="auto"/>
        <w:bottom w:val="none" w:sz="0" w:space="0" w:color="auto"/>
        <w:right w:val="none" w:sz="0" w:space="0" w:color="auto"/>
      </w:divBdr>
    </w:div>
    <w:div w:id="164935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E62A5-F23B-4A01-B058-944B40C1D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718</TotalTime>
  <Pages>14</Pages>
  <Words>2699</Words>
  <Characters>15927</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spravce</dc:creator>
  <cp:lastModifiedBy>Martin Kucián</cp:lastModifiedBy>
  <cp:revision>287</cp:revision>
  <cp:lastPrinted>2020-10-27T17:12:00Z</cp:lastPrinted>
  <dcterms:created xsi:type="dcterms:W3CDTF">2020-08-14T07:11:00Z</dcterms:created>
  <dcterms:modified xsi:type="dcterms:W3CDTF">2021-04-22T14:28:00Z</dcterms:modified>
</cp:coreProperties>
</file>